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ED092" w14:textId="77777777" w:rsidR="00C8135F" w:rsidRPr="00352BC4" w:rsidRDefault="00C8135F" w:rsidP="00C8135F">
      <w:pPr>
        <w:pStyle w:val="Leip"/>
        <w:rPr>
          <w:rFonts w:cs="Arial"/>
        </w:rPr>
      </w:pPr>
    </w:p>
    <w:p w14:paraId="2C0E77D7" w14:textId="77777777" w:rsidR="000375B7" w:rsidRPr="00352BC4" w:rsidRDefault="00C8135F" w:rsidP="00C8135F">
      <w:pPr>
        <w:pStyle w:val="Kansi"/>
      </w:pPr>
      <w:r w:rsidRPr="00352BC4">
        <w:t>Kanta</w:t>
      </w:r>
      <w:r w:rsidR="000375B7" w:rsidRPr="00352BC4">
        <w:t xml:space="preserve"> </w:t>
      </w:r>
    </w:p>
    <w:p w14:paraId="42184527" w14:textId="77777777" w:rsidR="00C8135F" w:rsidRPr="00352BC4" w:rsidRDefault="000375B7" w:rsidP="00C8135F">
      <w:pPr>
        <w:pStyle w:val="Kansi"/>
      </w:pPr>
      <w:r w:rsidRPr="00352BC4">
        <w:t>Potilastiedon arkiston</w:t>
      </w:r>
    </w:p>
    <w:p w14:paraId="3821BF09" w14:textId="77777777" w:rsidR="00C8135F" w:rsidRPr="00352BC4" w:rsidRDefault="000375B7" w:rsidP="00C8135F">
      <w:pPr>
        <w:pStyle w:val="Kansi"/>
        <w:rPr>
          <w:sz w:val="30"/>
        </w:rPr>
      </w:pPr>
      <w:r w:rsidRPr="00352BC4">
        <w:t>k</w:t>
      </w:r>
      <w:r w:rsidR="00CD0D7D" w:rsidRPr="00352BC4">
        <w:t>evyiden kyselyrajapintojen kuvaus</w:t>
      </w:r>
    </w:p>
    <w:p w14:paraId="01AA9C42" w14:textId="77777777" w:rsidR="00C8135F" w:rsidRPr="00352BC4" w:rsidRDefault="00C8135F" w:rsidP="00C8135F">
      <w:pPr>
        <w:pStyle w:val="Kansi"/>
      </w:pPr>
    </w:p>
    <w:p w14:paraId="32F8E65F" w14:textId="77777777" w:rsidR="00C8135F" w:rsidRPr="00352BC4" w:rsidRDefault="00C8135F" w:rsidP="00C8135F">
      <w:pPr>
        <w:pStyle w:val="LeipBold"/>
        <w:ind w:left="5240" w:firstLine="1310"/>
        <w:jc w:val="right"/>
        <w:rPr>
          <w:rFonts w:cs="Arial"/>
          <w:b w:val="0"/>
        </w:rPr>
      </w:pPr>
      <w:r w:rsidRPr="00352BC4">
        <w:rPr>
          <w:rFonts w:cs="Arial"/>
          <w:b w:val="0"/>
        </w:rPr>
        <w:t>Dokumentin muutoshistoria</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044"/>
        <w:gridCol w:w="1545"/>
        <w:gridCol w:w="3213"/>
        <w:gridCol w:w="3978"/>
      </w:tblGrid>
      <w:tr w:rsidR="00C8135F" w:rsidRPr="00352BC4" w14:paraId="428154B3" w14:textId="77777777" w:rsidTr="00A649AB">
        <w:tc>
          <w:tcPr>
            <w:tcW w:w="1044" w:type="dxa"/>
            <w:shd w:val="clear" w:color="auto" w:fill="auto"/>
            <w:vAlign w:val="center"/>
          </w:tcPr>
          <w:p w14:paraId="11AAA40E" w14:textId="77777777" w:rsidR="00C8135F" w:rsidRPr="00352BC4" w:rsidRDefault="00C8135F" w:rsidP="00A649AB">
            <w:pPr>
              <w:ind w:right="36"/>
              <w:rPr>
                <w:rFonts w:cs="Arial"/>
                <w:b/>
                <w:noProof/>
              </w:rPr>
            </w:pPr>
            <w:r w:rsidRPr="00352BC4">
              <w:rPr>
                <w:rFonts w:cs="Arial"/>
                <w:b/>
                <w:noProof/>
              </w:rPr>
              <w:t>Versio</w:t>
            </w:r>
          </w:p>
        </w:tc>
        <w:tc>
          <w:tcPr>
            <w:tcW w:w="1545" w:type="dxa"/>
            <w:shd w:val="clear" w:color="auto" w:fill="auto"/>
            <w:vAlign w:val="center"/>
          </w:tcPr>
          <w:p w14:paraId="5A6462E2" w14:textId="77777777" w:rsidR="00C8135F" w:rsidRPr="00352BC4" w:rsidRDefault="00C8135F" w:rsidP="00A649AB">
            <w:pPr>
              <w:ind w:right="111"/>
              <w:rPr>
                <w:rFonts w:cs="Arial"/>
                <w:b/>
                <w:noProof/>
              </w:rPr>
            </w:pPr>
            <w:r w:rsidRPr="00352BC4">
              <w:rPr>
                <w:rFonts w:cs="Arial"/>
                <w:b/>
                <w:noProof/>
              </w:rPr>
              <w:t>Pvm</w:t>
            </w:r>
          </w:p>
        </w:tc>
        <w:tc>
          <w:tcPr>
            <w:tcW w:w="3213" w:type="dxa"/>
            <w:shd w:val="clear" w:color="auto" w:fill="auto"/>
            <w:vAlign w:val="center"/>
          </w:tcPr>
          <w:p w14:paraId="583261F9" w14:textId="77777777" w:rsidR="00C8135F" w:rsidRPr="00352BC4" w:rsidRDefault="00C8135F" w:rsidP="00A649AB">
            <w:pPr>
              <w:ind w:right="48"/>
              <w:rPr>
                <w:rFonts w:cs="Arial"/>
                <w:b/>
                <w:noProof/>
              </w:rPr>
            </w:pPr>
            <w:r w:rsidRPr="00352BC4">
              <w:rPr>
                <w:rFonts w:cs="Arial"/>
                <w:b/>
                <w:noProof/>
              </w:rPr>
              <w:t>Tekijä / hyväksyjä</w:t>
            </w:r>
          </w:p>
        </w:tc>
        <w:tc>
          <w:tcPr>
            <w:tcW w:w="3978" w:type="dxa"/>
            <w:shd w:val="clear" w:color="auto" w:fill="auto"/>
            <w:vAlign w:val="center"/>
          </w:tcPr>
          <w:p w14:paraId="1FE5808D" w14:textId="77777777" w:rsidR="00C8135F" w:rsidRPr="00352BC4" w:rsidRDefault="00C8135F" w:rsidP="00A649AB">
            <w:pPr>
              <w:rPr>
                <w:rFonts w:cs="Arial"/>
                <w:b/>
                <w:noProof/>
              </w:rPr>
            </w:pPr>
            <w:r w:rsidRPr="00352BC4">
              <w:rPr>
                <w:rFonts w:cs="Arial"/>
                <w:b/>
                <w:noProof/>
              </w:rPr>
              <w:t>Kuvaus</w:t>
            </w:r>
          </w:p>
        </w:tc>
      </w:tr>
      <w:tr w:rsidR="00C8135F" w:rsidRPr="00352BC4" w14:paraId="5C3B3C9C" w14:textId="77777777" w:rsidTr="006810BE">
        <w:tc>
          <w:tcPr>
            <w:tcW w:w="1044" w:type="dxa"/>
            <w:shd w:val="clear" w:color="auto" w:fill="auto"/>
          </w:tcPr>
          <w:p w14:paraId="769B28B2" w14:textId="77777777" w:rsidR="00C8135F" w:rsidRPr="00352BC4" w:rsidRDefault="00CD0D7D" w:rsidP="006810BE">
            <w:pPr>
              <w:ind w:right="227"/>
              <w:rPr>
                <w:rFonts w:cs="Arial"/>
                <w:noProof/>
              </w:rPr>
            </w:pPr>
            <w:r w:rsidRPr="00352BC4">
              <w:rPr>
                <w:rFonts w:cs="Arial"/>
                <w:noProof/>
              </w:rPr>
              <w:t>0.1</w:t>
            </w:r>
          </w:p>
        </w:tc>
        <w:tc>
          <w:tcPr>
            <w:tcW w:w="1545" w:type="dxa"/>
            <w:shd w:val="clear" w:color="auto" w:fill="auto"/>
          </w:tcPr>
          <w:p w14:paraId="3975346B" w14:textId="77777777" w:rsidR="00C8135F" w:rsidRPr="00352BC4" w:rsidRDefault="00C8135F" w:rsidP="006810BE">
            <w:pPr>
              <w:ind w:right="227"/>
              <w:rPr>
                <w:rFonts w:cs="Arial"/>
                <w:noProof/>
              </w:rPr>
            </w:pPr>
          </w:p>
        </w:tc>
        <w:tc>
          <w:tcPr>
            <w:tcW w:w="3213" w:type="dxa"/>
            <w:shd w:val="clear" w:color="auto" w:fill="auto"/>
          </w:tcPr>
          <w:p w14:paraId="6068BB2B" w14:textId="77777777" w:rsidR="00C8135F" w:rsidRPr="00352BC4" w:rsidRDefault="00C8135F" w:rsidP="006810BE">
            <w:pPr>
              <w:ind w:right="227"/>
              <w:rPr>
                <w:rFonts w:cs="Arial"/>
                <w:noProof/>
              </w:rPr>
            </w:pPr>
          </w:p>
        </w:tc>
        <w:tc>
          <w:tcPr>
            <w:tcW w:w="3978" w:type="dxa"/>
            <w:shd w:val="clear" w:color="auto" w:fill="auto"/>
          </w:tcPr>
          <w:p w14:paraId="2CE159B5" w14:textId="77777777" w:rsidR="00C8135F" w:rsidRPr="00352BC4" w:rsidRDefault="00CD0D7D" w:rsidP="006810BE">
            <w:pPr>
              <w:ind w:right="227"/>
              <w:rPr>
                <w:rFonts w:cs="Arial"/>
                <w:noProof/>
              </w:rPr>
            </w:pPr>
            <w:r w:rsidRPr="00352BC4">
              <w:rPr>
                <w:rFonts w:cs="Arial"/>
                <w:noProof/>
              </w:rPr>
              <w:t>Ensimmäinen luonnos työdokumentin pohjalta</w:t>
            </w:r>
          </w:p>
        </w:tc>
      </w:tr>
      <w:tr w:rsidR="00C8135F" w:rsidRPr="00352BC4" w14:paraId="716C9E2D" w14:textId="77777777" w:rsidTr="006810BE">
        <w:tc>
          <w:tcPr>
            <w:tcW w:w="1044" w:type="dxa"/>
            <w:shd w:val="clear" w:color="auto" w:fill="auto"/>
          </w:tcPr>
          <w:p w14:paraId="67910DED" w14:textId="77777777" w:rsidR="00C8135F" w:rsidRPr="00352BC4" w:rsidRDefault="00000EA6" w:rsidP="006810BE">
            <w:pPr>
              <w:ind w:right="227"/>
              <w:rPr>
                <w:rFonts w:cs="Arial"/>
                <w:noProof/>
              </w:rPr>
            </w:pPr>
            <w:r w:rsidRPr="00352BC4">
              <w:rPr>
                <w:rFonts w:cs="Arial"/>
                <w:noProof/>
              </w:rPr>
              <w:t>1.0</w:t>
            </w:r>
          </w:p>
        </w:tc>
        <w:tc>
          <w:tcPr>
            <w:tcW w:w="1545" w:type="dxa"/>
            <w:shd w:val="clear" w:color="auto" w:fill="auto"/>
          </w:tcPr>
          <w:p w14:paraId="42D03475" w14:textId="77777777" w:rsidR="00C8135F" w:rsidRPr="00352BC4" w:rsidRDefault="00C8135F" w:rsidP="006810BE">
            <w:pPr>
              <w:ind w:right="227"/>
              <w:rPr>
                <w:rFonts w:cs="Arial"/>
                <w:noProof/>
              </w:rPr>
            </w:pPr>
          </w:p>
        </w:tc>
        <w:tc>
          <w:tcPr>
            <w:tcW w:w="3213" w:type="dxa"/>
            <w:shd w:val="clear" w:color="auto" w:fill="auto"/>
          </w:tcPr>
          <w:p w14:paraId="487953E8" w14:textId="77777777" w:rsidR="00C8135F" w:rsidRPr="00352BC4" w:rsidRDefault="00000EA6" w:rsidP="006810BE">
            <w:pPr>
              <w:ind w:right="227"/>
              <w:rPr>
                <w:rFonts w:cs="Arial"/>
                <w:noProof/>
              </w:rPr>
            </w:pPr>
            <w:r w:rsidRPr="00352BC4">
              <w:rPr>
                <w:rFonts w:cs="Arial"/>
                <w:noProof/>
              </w:rPr>
              <w:t>Projektiryhmä</w:t>
            </w:r>
          </w:p>
        </w:tc>
        <w:tc>
          <w:tcPr>
            <w:tcW w:w="3978" w:type="dxa"/>
            <w:shd w:val="clear" w:color="auto" w:fill="auto"/>
          </w:tcPr>
          <w:p w14:paraId="7194B83B" w14:textId="77777777" w:rsidR="00C8135F" w:rsidRPr="00352BC4" w:rsidRDefault="00000EA6" w:rsidP="006810BE">
            <w:pPr>
              <w:ind w:right="227"/>
              <w:rPr>
                <w:rFonts w:cs="Arial"/>
                <w:noProof/>
              </w:rPr>
            </w:pPr>
            <w:r w:rsidRPr="00352BC4">
              <w:rPr>
                <w:rFonts w:cs="Arial"/>
                <w:noProof/>
              </w:rPr>
              <w:t>Ensimmäinen versio</w:t>
            </w:r>
          </w:p>
        </w:tc>
      </w:tr>
      <w:tr w:rsidR="00C8135F" w:rsidRPr="00352BC4" w14:paraId="0D84A669" w14:textId="77777777" w:rsidTr="006810BE">
        <w:tc>
          <w:tcPr>
            <w:tcW w:w="1044" w:type="dxa"/>
            <w:shd w:val="clear" w:color="auto" w:fill="auto"/>
          </w:tcPr>
          <w:p w14:paraId="6EFD102B" w14:textId="77777777" w:rsidR="00C8135F" w:rsidRPr="00352BC4" w:rsidRDefault="00216317" w:rsidP="006810BE">
            <w:pPr>
              <w:ind w:right="227"/>
              <w:rPr>
                <w:rFonts w:cs="Arial"/>
                <w:noProof/>
              </w:rPr>
            </w:pPr>
            <w:r w:rsidRPr="00352BC4">
              <w:rPr>
                <w:rFonts w:cs="Arial"/>
                <w:noProof/>
              </w:rPr>
              <w:t>1.0.1</w:t>
            </w:r>
          </w:p>
        </w:tc>
        <w:tc>
          <w:tcPr>
            <w:tcW w:w="1545" w:type="dxa"/>
            <w:shd w:val="clear" w:color="auto" w:fill="auto"/>
          </w:tcPr>
          <w:p w14:paraId="7D622A25" w14:textId="77777777" w:rsidR="00C8135F" w:rsidRPr="00352BC4" w:rsidRDefault="008C440D" w:rsidP="006810BE">
            <w:pPr>
              <w:ind w:right="227"/>
              <w:rPr>
                <w:rFonts w:cs="Arial"/>
                <w:noProof/>
              </w:rPr>
            </w:pPr>
            <w:r w:rsidRPr="00352BC4">
              <w:rPr>
                <w:rFonts w:cs="Arial"/>
                <w:noProof/>
              </w:rPr>
              <w:t>25</w:t>
            </w:r>
            <w:r w:rsidR="00216317" w:rsidRPr="00352BC4">
              <w:rPr>
                <w:rFonts w:cs="Arial"/>
                <w:noProof/>
              </w:rPr>
              <w:t>.9.2014</w:t>
            </w:r>
          </w:p>
        </w:tc>
        <w:tc>
          <w:tcPr>
            <w:tcW w:w="3213" w:type="dxa"/>
            <w:shd w:val="clear" w:color="auto" w:fill="auto"/>
          </w:tcPr>
          <w:p w14:paraId="39F7B644" w14:textId="77777777" w:rsidR="00C8135F" w:rsidRPr="00352BC4" w:rsidRDefault="00216317" w:rsidP="006810BE">
            <w:pPr>
              <w:ind w:right="227"/>
              <w:rPr>
                <w:rFonts w:cs="Arial"/>
                <w:noProof/>
              </w:rPr>
            </w:pPr>
            <w:r w:rsidRPr="00352BC4">
              <w:rPr>
                <w:rFonts w:cs="Arial"/>
                <w:noProof/>
              </w:rPr>
              <w:t>Projektiryhmä</w:t>
            </w:r>
          </w:p>
        </w:tc>
        <w:tc>
          <w:tcPr>
            <w:tcW w:w="3978" w:type="dxa"/>
            <w:shd w:val="clear" w:color="auto" w:fill="auto"/>
          </w:tcPr>
          <w:p w14:paraId="6F182D09" w14:textId="77777777" w:rsidR="00C8135F" w:rsidRPr="00352BC4" w:rsidRDefault="00216317" w:rsidP="006810BE">
            <w:pPr>
              <w:ind w:right="227"/>
              <w:rPr>
                <w:rFonts w:cs="Arial"/>
                <w:noProof/>
              </w:rPr>
            </w:pPr>
            <w:r w:rsidRPr="00352BC4">
              <w:rPr>
                <w:rFonts w:cs="Arial"/>
                <w:noProof/>
              </w:rPr>
              <w:t>Lisätty lukuun 2.3 saa</w:t>
            </w:r>
            <w:r w:rsidR="008C440D" w:rsidRPr="00352BC4">
              <w:rPr>
                <w:rFonts w:cs="Arial"/>
                <w:noProof/>
              </w:rPr>
              <w:t>Luov-attribuutin arvojen kuvaus. Skeemasta elementin nimestä poistettu skandinaaviset merkit.</w:t>
            </w:r>
          </w:p>
        </w:tc>
      </w:tr>
      <w:tr w:rsidR="00C8135F" w:rsidRPr="00352BC4" w14:paraId="6075A5D3" w14:textId="77777777" w:rsidTr="006810BE">
        <w:tc>
          <w:tcPr>
            <w:tcW w:w="1044" w:type="dxa"/>
            <w:shd w:val="clear" w:color="auto" w:fill="auto"/>
          </w:tcPr>
          <w:p w14:paraId="34F0D29A" w14:textId="77777777" w:rsidR="00C8135F" w:rsidRPr="00352BC4" w:rsidRDefault="0038596A" w:rsidP="006810BE">
            <w:pPr>
              <w:ind w:right="227"/>
              <w:rPr>
                <w:rFonts w:cs="Arial"/>
                <w:noProof/>
              </w:rPr>
            </w:pPr>
            <w:r w:rsidRPr="00352BC4">
              <w:rPr>
                <w:rFonts w:cs="Arial"/>
                <w:noProof/>
              </w:rPr>
              <w:t>1.0.2</w:t>
            </w:r>
          </w:p>
        </w:tc>
        <w:tc>
          <w:tcPr>
            <w:tcW w:w="1545" w:type="dxa"/>
            <w:shd w:val="clear" w:color="auto" w:fill="auto"/>
          </w:tcPr>
          <w:p w14:paraId="15CC2A3A" w14:textId="77777777" w:rsidR="00C8135F" w:rsidRPr="00352BC4" w:rsidRDefault="0038596A" w:rsidP="006810BE">
            <w:pPr>
              <w:ind w:right="227"/>
              <w:rPr>
                <w:rFonts w:cs="Arial"/>
                <w:noProof/>
              </w:rPr>
            </w:pPr>
            <w:r w:rsidRPr="00352BC4">
              <w:rPr>
                <w:rFonts w:cs="Arial"/>
                <w:noProof/>
              </w:rPr>
              <w:t>18.11.2014</w:t>
            </w:r>
          </w:p>
        </w:tc>
        <w:tc>
          <w:tcPr>
            <w:tcW w:w="3213" w:type="dxa"/>
            <w:shd w:val="clear" w:color="auto" w:fill="auto"/>
          </w:tcPr>
          <w:p w14:paraId="547CA319" w14:textId="77777777" w:rsidR="00C8135F" w:rsidRPr="00352BC4" w:rsidRDefault="0038596A" w:rsidP="006810BE">
            <w:pPr>
              <w:ind w:right="227"/>
              <w:rPr>
                <w:rFonts w:cs="Arial"/>
                <w:noProof/>
              </w:rPr>
            </w:pPr>
            <w:r w:rsidRPr="00352BC4">
              <w:rPr>
                <w:rFonts w:cs="Arial"/>
                <w:noProof/>
              </w:rPr>
              <w:t>Projektiryhmä</w:t>
            </w:r>
          </w:p>
        </w:tc>
        <w:tc>
          <w:tcPr>
            <w:tcW w:w="3978" w:type="dxa"/>
            <w:shd w:val="clear" w:color="auto" w:fill="auto"/>
          </w:tcPr>
          <w:p w14:paraId="4C89E07B" w14:textId="77777777" w:rsidR="00C8135F" w:rsidRPr="00352BC4" w:rsidRDefault="0038596A" w:rsidP="006810BE">
            <w:pPr>
              <w:ind w:right="227"/>
              <w:rPr>
                <w:rFonts w:cs="Arial"/>
                <w:noProof/>
              </w:rPr>
            </w:pPr>
            <w:r w:rsidRPr="00352BC4">
              <w:rPr>
                <w:rFonts w:cs="Arial"/>
                <w:noProof/>
              </w:rPr>
              <w:t>Tehty täydennyksiä koskien yksityisten liittymistä (</w:t>
            </w:r>
            <w:r w:rsidR="001D51CF" w:rsidRPr="00352BC4">
              <w:rPr>
                <w:rFonts w:cs="Arial"/>
                <w:noProof/>
              </w:rPr>
              <w:t>pyynnönSuorittaja-organisaatio liittyjätiedon ilmaisemista varten vuokralaistilanteissa</w:t>
            </w:r>
            <w:r w:rsidRPr="00352BC4">
              <w:rPr>
                <w:rFonts w:cs="Arial"/>
                <w:noProof/>
              </w:rPr>
              <w:t xml:space="preserve">) sekä lisätty </w:t>
            </w:r>
            <w:r w:rsidR="00221D15" w:rsidRPr="00352BC4">
              <w:rPr>
                <w:rFonts w:cs="Arial"/>
                <w:noProof/>
              </w:rPr>
              <w:t xml:space="preserve">täppä koskien alaikäisenä annettua informointia </w:t>
            </w:r>
            <w:r w:rsidRPr="00352BC4">
              <w:rPr>
                <w:rFonts w:cs="Arial"/>
                <w:noProof/>
              </w:rPr>
              <w:t>PP52-PP53 -palvelupyyntöihin</w:t>
            </w:r>
          </w:p>
        </w:tc>
      </w:tr>
      <w:tr w:rsidR="00C8135F" w:rsidRPr="00352BC4" w14:paraId="36F057C6" w14:textId="77777777" w:rsidTr="006810BE">
        <w:tc>
          <w:tcPr>
            <w:tcW w:w="1044" w:type="dxa"/>
            <w:shd w:val="clear" w:color="auto" w:fill="auto"/>
          </w:tcPr>
          <w:p w14:paraId="1C677302" w14:textId="77777777" w:rsidR="00C8135F" w:rsidRPr="00352BC4" w:rsidRDefault="00164D07" w:rsidP="006810BE">
            <w:pPr>
              <w:ind w:right="227"/>
              <w:rPr>
                <w:rFonts w:cs="Arial"/>
                <w:noProof/>
              </w:rPr>
            </w:pPr>
            <w:r w:rsidRPr="00352BC4">
              <w:rPr>
                <w:rFonts w:cs="Arial"/>
                <w:noProof/>
              </w:rPr>
              <w:t>1.0.3</w:t>
            </w:r>
          </w:p>
        </w:tc>
        <w:tc>
          <w:tcPr>
            <w:tcW w:w="1545" w:type="dxa"/>
            <w:shd w:val="clear" w:color="auto" w:fill="auto"/>
          </w:tcPr>
          <w:p w14:paraId="47B3E805" w14:textId="77777777" w:rsidR="00C8135F" w:rsidRPr="00352BC4" w:rsidRDefault="00164D07" w:rsidP="006810BE">
            <w:pPr>
              <w:ind w:right="227"/>
              <w:rPr>
                <w:rFonts w:cs="Arial"/>
                <w:noProof/>
              </w:rPr>
            </w:pPr>
            <w:r w:rsidRPr="00352BC4">
              <w:rPr>
                <w:rFonts w:cs="Arial"/>
                <w:noProof/>
              </w:rPr>
              <w:t>1.12.2014</w:t>
            </w:r>
          </w:p>
        </w:tc>
        <w:tc>
          <w:tcPr>
            <w:tcW w:w="3213" w:type="dxa"/>
            <w:shd w:val="clear" w:color="auto" w:fill="auto"/>
          </w:tcPr>
          <w:p w14:paraId="5BD8EEEB" w14:textId="77777777" w:rsidR="00C8135F" w:rsidRPr="00352BC4" w:rsidRDefault="00164D07" w:rsidP="006810BE">
            <w:pPr>
              <w:ind w:right="227"/>
              <w:rPr>
                <w:rFonts w:cs="Arial"/>
                <w:noProof/>
              </w:rPr>
            </w:pPr>
            <w:r w:rsidRPr="00352BC4">
              <w:rPr>
                <w:rFonts w:cs="Arial"/>
                <w:noProof/>
              </w:rPr>
              <w:t>Projektiryhmä</w:t>
            </w:r>
          </w:p>
        </w:tc>
        <w:tc>
          <w:tcPr>
            <w:tcW w:w="3978" w:type="dxa"/>
            <w:shd w:val="clear" w:color="auto" w:fill="auto"/>
          </w:tcPr>
          <w:p w14:paraId="2C5284D0" w14:textId="77777777" w:rsidR="00C8135F" w:rsidRPr="00352BC4" w:rsidRDefault="00164D07" w:rsidP="006810BE">
            <w:pPr>
              <w:ind w:right="227"/>
              <w:rPr>
                <w:rFonts w:cs="Arial"/>
                <w:noProof/>
              </w:rPr>
            </w:pPr>
            <w:r w:rsidRPr="00352BC4">
              <w:rPr>
                <w:rFonts w:cs="Arial"/>
                <w:noProof/>
              </w:rPr>
              <w:t>Muutettu pyynnonSuorittaja -&gt; liittyja</w:t>
            </w:r>
          </w:p>
          <w:p w14:paraId="74BDF86D" w14:textId="77777777" w:rsidR="00164D07" w:rsidRPr="00352BC4" w:rsidRDefault="00164D07" w:rsidP="006810BE">
            <w:pPr>
              <w:ind w:right="227"/>
              <w:rPr>
                <w:rFonts w:cs="Arial"/>
                <w:noProof/>
              </w:rPr>
            </w:pPr>
            <w:r w:rsidRPr="00352BC4">
              <w:rPr>
                <w:rFonts w:cs="Arial"/>
                <w:noProof/>
              </w:rPr>
              <w:t>Muutettu palvelunantaja -&gt; palveluntuottaja</w:t>
            </w:r>
          </w:p>
        </w:tc>
      </w:tr>
      <w:tr w:rsidR="00771078" w:rsidRPr="00352BC4" w14:paraId="73C2BAD0" w14:textId="77777777" w:rsidTr="006810BE">
        <w:tc>
          <w:tcPr>
            <w:tcW w:w="1044" w:type="dxa"/>
            <w:shd w:val="clear" w:color="auto" w:fill="auto"/>
          </w:tcPr>
          <w:p w14:paraId="3D64093E" w14:textId="77777777" w:rsidR="00771078" w:rsidRPr="00352BC4" w:rsidRDefault="00771078" w:rsidP="00974A0A">
            <w:pPr>
              <w:ind w:right="227"/>
              <w:rPr>
                <w:rFonts w:cs="Arial"/>
                <w:noProof/>
              </w:rPr>
            </w:pPr>
            <w:r w:rsidRPr="00352BC4">
              <w:rPr>
                <w:rFonts w:cs="Arial"/>
                <w:noProof/>
              </w:rPr>
              <w:t>1.0.</w:t>
            </w:r>
            <w:r w:rsidR="00974A0A" w:rsidRPr="00352BC4">
              <w:rPr>
                <w:rFonts w:cs="Arial"/>
                <w:noProof/>
              </w:rPr>
              <w:t>4</w:t>
            </w:r>
          </w:p>
        </w:tc>
        <w:tc>
          <w:tcPr>
            <w:tcW w:w="1545" w:type="dxa"/>
            <w:shd w:val="clear" w:color="auto" w:fill="auto"/>
          </w:tcPr>
          <w:p w14:paraId="41C35FD9" w14:textId="77777777" w:rsidR="00771078" w:rsidRPr="00352BC4" w:rsidRDefault="00771078" w:rsidP="006810BE">
            <w:pPr>
              <w:ind w:right="227"/>
              <w:rPr>
                <w:rFonts w:cs="Arial"/>
                <w:noProof/>
              </w:rPr>
            </w:pPr>
            <w:r w:rsidRPr="00352BC4">
              <w:rPr>
                <w:rFonts w:cs="Arial"/>
                <w:noProof/>
              </w:rPr>
              <w:t>10.3.2015</w:t>
            </w:r>
          </w:p>
          <w:p w14:paraId="7F40D6E1" w14:textId="77777777" w:rsidR="006810BE" w:rsidRPr="00352BC4" w:rsidRDefault="006810BE" w:rsidP="006810BE">
            <w:pPr>
              <w:ind w:right="227"/>
              <w:rPr>
                <w:rFonts w:cs="Arial"/>
                <w:noProof/>
              </w:rPr>
            </w:pPr>
          </w:p>
          <w:p w14:paraId="758067C7" w14:textId="77777777" w:rsidR="006810BE" w:rsidRPr="00352BC4" w:rsidRDefault="006810BE" w:rsidP="006810BE">
            <w:pPr>
              <w:ind w:right="227"/>
              <w:rPr>
                <w:rFonts w:cs="Arial"/>
                <w:noProof/>
              </w:rPr>
            </w:pPr>
          </w:p>
          <w:p w14:paraId="5A1A28D0" w14:textId="77777777" w:rsidR="006810BE" w:rsidRPr="00352BC4" w:rsidRDefault="006810BE" w:rsidP="006810BE">
            <w:pPr>
              <w:ind w:right="227"/>
              <w:rPr>
                <w:rFonts w:cs="Arial"/>
                <w:noProof/>
              </w:rPr>
            </w:pPr>
            <w:r w:rsidRPr="00352BC4">
              <w:rPr>
                <w:rFonts w:cs="Arial"/>
                <w:noProof/>
              </w:rPr>
              <w:t>1.6.2015</w:t>
            </w:r>
          </w:p>
        </w:tc>
        <w:tc>
          <w:tcPr>
            <w:tcW w:w="3213" w:type="dxa"/>
            <w:shd w:val="clear" w:color="auto" w:fill="auto"/>
          </w:tcPr>
          <w:p w14:paraId="389CA694" w14:textId="77777777" w:rsidR="00771078" w:rsidRPr="00352BC4" w:rsidRDefault="00771078" w:rsidP="006810BE">
            <w:pPr>
              <w:ind w:right="227"/>
              <w:rPr>
                <w:rFonts w:cs="Arial"/>
                <w:noProof/>
              </w:rPr>
            </w:pPr>
            <w:r w:rsidRPr="00352BC4">
              <w:rPr>
                <w:rFonts w:cs="Arial"/>
                <w:noProof/>
              </w:rPr>
              <w:t>Projektiryhmä</w:t>
            </w:r>
          </w:p>
        </w:tc>
        <w:tc>
          <w:tcPr>
            <w:tcW w:w="3978" w:type="dxa"/>
            <w:shd w:val="clear" w:color="auto" w:fill="auto"/>
          </w:tcPr>
          <w:p w14:paraId="6CAF4EA2" w14:textId="77777777" w:rsidR="00771078" w:rsidRPr="00352BC4" w:rsidRDefault="00771078" w:rsidP="006810BE">
            <w:pPr>
              <w:ind w:right="227"/>
              <w:rPr>
                <w:rFonts w:cs="Arial"/>
                <w:noProof/>
              </w:rPr>
            </w:pPr>
            <w:r w:rsidRPr="00352BC4">
              <w:rPr>
                <w:rFonts w:cs="Arial"/>
                <w:noProof/>
              </w:rPr>
              <w:t>Lisätty luku 5, palvelutapahtumatunnusten ha</w:t>
            </w:r>
            <w:r w:rsidR="0064456B" w:rsidRPr="00352BC4">
              <w:rPr>
                <w:rFonts w:cs="Arial"/>
                <w:noProof/>
              </w:rPr>
              <w:t>k</w:t>
            </w:r>
            <w:r w:rsidRPr="00352BC4">
              <w:rPr>
                <w:rFonts w:cs="Arial"/>
                <w:noProof/>
              </w:rPr>
              <w:t>u luovutuskieltojen ylläpitoa varten</w:t>
            </w:r>
          </w:p>
          <w:p w14:paraId="1C689903" w14:textId="77777777" w:rsidR="006810BE" w:rsidRPr="00352BC4" w:rsidRDefault="006810BE" w:rsidP="006810BE">
            <w:pPr>
              <w:ind w:right="227"/>
              <w:rPr>
                <w:rFonts w:cs="Arial"/>
                <w:noProof/>
              </w:rPr>
            </w:pPr>
            <w:r w:rsidRPr="00352BC4">
              <w:rPr>
                <w:rFonts w:cs="Arial"/>
                <w:noProof/>
              </w:rPr>
              <w:t>Tarkennettu pyyntösanoman sisältöä</w:t>
            </w:r>
          </w:p>
        </w:tc>
      </w:tr>
      <w:tr w:rsidR="00EC255E" w:rsidRPr="00352BC4" w14:paraId="03F73900" w14:textId="77777777" w:rsidTr="006810BE">
        <w:tc>
          <w:tcPr>
            <w:tcW w:w="1044" w:type="dxa"/>
            <w:shd w:val="clear" w:color="auto" w:fill="auto"/>
          </w:tcPr>
          <w:p w14:paraId="1085BCA5" w14:textId="3A061B44" w:rsidR="00EC255E" w:rsidRPr="00352BC4" w:rsidRDefault="00EC255E" w:rsidP="00974A0A">
            <w:pPr>
              <w:ind w:right="227"/>
              <w:rPr>
                <w:rFonts w:cs="Arial"/>
                <w:noProof/>
              </w:rPr>
            </w:pPr>
            <w:r w:rsidRPr="00352BC4">
              <w:rPr>
                <w:rFonts w:cs="Arial"/>
                <w:noProof/>
              </w:rPr>
              <w:t>1.0</w:t>
            </w:r>
            <w:r w:rsidR="00377930" w:rsidRPr="00352BC4">
              <w:rPr>
                <w:rFonts w:cs="Arial"/>
                <w:noProof/>
              </w:rPr>
              <w:t>.</w:t>
            </w:r>
            <w:r w:rsidRPr="00352BC4">
              <w:rPr>
                <w:rFonts w:cs="Arial"/>
                <w:noProof/>
              </w:rPr>
              <w:t>5</w:t>
            </w:r>
          </w:p>
        </w:tc>
        <w:tc>
          <w:tcPr>
            <w:tcW w:w="1545" w:type="dxa"/>
            <w:shd w:val="clear" w:color="auto" w:fill="auto"/>
          </w:tcPr>
          <w:p w14:paraId="75A2BBD0" w14:textId="77777777" w:rsidR="00EC255E" w:rsidRPr="00352BC4" w:rsidRDefault="000D3E87" w:rsidP="006810BE">
            <w:pPr>
              <w:ind w:right="227"/>
              <w:rPr>
                <w:rFonts w:cs="Arial"/>
                <w:noProof/>
              </w:rPr>
            </w:pPr>
            <w:r w:rsidRPr="00352BC4">
              <w:rPr>
                <w:rFonts w:cs="Arial"/>
                <w:noProof/>
              </w:rPr>
              <w:t>30</w:t>
            </w:r>
            <w:r w:rsidR="00D32693" w:rsidRPr="00352BC4">
              <w:rPr>
                <w:rFonts w:cs="Arial"/>
                <w:noProof/>
              </w:rPr>
              <w:t>.06.2016</w:t>
            </w:r>
          </w:p>
        </w:tc>
        <w:tc>
          <w:tcPr>
            <w:tcW w:w="3213" w:type="dxa"/>
            <w:shd w:val="clear" w:color="auto" w:fill="auto"/>
          </w:tcPr>
          <w:p w14:paraId="7F0C0B67" w14:textId="24D5CC9F" w:rsidR="00EC255E" w:rsidRPr="00352BC4" w:rsidRDefault="00283167" w:rsidP="006810BE">
            <w:pPr>
              <w:ind w:right="227"/>
              <w:rPr>
                <w:rFonts w:cs="Arial"/>
                <w:noProof/>
              </w:rPr>
            </w:pPr>
            <w:r w:rsidRPr="00352BC4">
              <w:rPr>
                <w:rFonts w:cs="Arial"/>
                <w:noProof/>
              </w:rPr>
              <w:t>Projektiryhmä</w:t>
            </w:r>
          </w:p>
        </w:tc>
        <w:tc>
          <w:tcPr>
            <w:tcW w:w="3978" w:type="dxa"/>
            <w:shd w:val="clear" w:color="auto" w:fill="auto"/>
          </w:tcPr>
          <w:p w14:paraId="0C1E5D8A" w14:textId="343FD278" w:rsidR="00EC255E" w:rsidRPr="00352BC4" w:rsidRDefault="00F85698" w:rsidP="001708B0">
            <w:pPr>
              <w:ind w:right="227"/>
              <w:rPr>
                <w:rFonts w:cs="Arial"/>
                <w:noProof/>
              </w:rPr>
            </w:pPr>
            <w:r w:rsidRPr="00352BC4">
              <w:rPr>
                <w:rFonts w:cs="Arial"/>
                <w:noProof/>
              </w:rPr>
              <w:t>Lisätty lu</w:t>
            </w:r>
            <w:r w:rsidR="001708B0" w:rsidRPr="00352BC4">
              <w:rPr>
                <w:rFonts w:cs="Arial"/>
                <w:noProof/>
              </w:rPr>
              <w:t>vut</w:t>
            </w:r>
            <w:r w:rsidRPr="00352BC4">
              <w:rPr>
                <w:rFonts w:cs="Arial"/>
                <w:noProof/>
              </w:rPr>
              <w:t xml:space="preserve"> 6</w:t>
            </w:r>
            <w:r w:rsidR="00D32693" w:rsidRPr="00352BC4">
              <w:rPr>
                <w:rFonts w:cs="Arial"/>
                <w:noProof/>
              </w:rPr>
              <w:t xml:space="preserve"> ja 7</w:t>
            </w:r>
            <w:r w:rsidRPr="00352BC4">
              <w:rPr>
                <w:rFonts w:cs="Arial"/>
                <w:noProof/>
              </w:rPr>
              <w:t xml:space="preserve">, Palvelutapahtuman olemassaolon tarkistus </w:t>
            </w:r>
            <w:r w:rsidR="00EC255E" w:rsidRPr="00352BC4">
              <w:rPr>
                <w:rFonts w:cs="Arial"/>
                <w:noProof/>
              </w:rPr>
              <w:t>PP57</w:t>
            </w:r>
            <w:r w:rsidR="00D32693" w:rsidRPr="00352BC4">
              <w:rPr>
                <w:rFonts w:cs="Arial"/>
                <w:noProof/>
              </w:rPr>
              <w:t xml:space="preserve"> sekä </w:t>
            </w:r>
            <w:r w:rsidR="001708B0" w:rsidRPr="00352BC4">
              <w:rPr>
                <w:rFonts w:cs="Arial"/>
                <w:noProof/>
              </w:rPr>
              <w:t>O</w:t>
            </w:r>
            <w:r w:rsidR="00D32693" w:rsidRPr="00352BC4">
              <w:rPr>
                <w:rFonts w:cs="Arial"/>
                <w:noProof/>
              </w:rPr>
              <w:t>stopalvelu</w:t>
            </w:r>
            <w:r w:rsidR="001708B0" w:rsidRPr="00352BC4">
              <w:rPr>
                <w:rFonts w:cs="Arial"/>
                <w:noProof/>
              </w:rPr>
              <w:t xml:space="preserve">n valtuutuksen </w:t>
            </w:r>
            <w:r w:rsidR="00D32693" w:rsidRPr="00352BC4">
              <w:rPr>
                <w:rFonts w:cs="Arial"/>
                <w:noProof/>
              </w:rPr>
              <w:t xml:space="preserve">tarkastus </w:t>
            </w:r>
            <w:r w:rsidR="001708B0" w:rsidRPr="00352BC4">
              <w:rPr>
                <w:rFonts w:cs="Arial"/>
                <w:noProof/>
              </w:rPr>
              <w:t xml:space="preserve">hauiss </w:t>
            </w:r>
            <w:r w:rsidR="00D32693" w:rsidRPr="00352BC4">
              <w:rPr>
                <w:rFonts w:cs="Arial"/>
                <w:noProof/>
              </w:rPr>
              <w:t>PP58</w:t>
            </w:r>
            <w:r w:rsidRPr="00352BC4">
              <w:rPr>
                <w:rFonts w:cs="Arial"/>
                <w:noProof/>
              </w:rPr>
              <w:t>.</w:t>
            </w:r>
            <w:r w:rsidR="00EC255E" w:rsidRPr="00352BC4">
              <w:rPr>
                <w:rFonts w:cs="Arial"/>
                <w:noProof/>
              </w:rPr>
              <w:t xml:space="preserve"> </w:t>
            </w:r>
          </w:p>
        </w:tc>
      </w:tr>
      <w:tr w:rsidR="00A353DB" w:rsidRPr="00352BC4" w14:paraId="051013E7" w14:textId="77777777" w:rsidTr="006810BE">
        <w:tc>
          <w:tcPr>
            <w:tcW w:w="1044" w:type="dxa"/>
            <w:shd w:val="clear" w:color="auto" w:fill="auto"/>
          </w:tcPr>
          <w:p w14:paraId="59D1A52F" w14:textId="54D83924" w:rsidR="00A353DB" w:rsidRPr="00352BC4" w:rsidRDefault="00A353DB" w:rsidP="00974A0A">
            <w:pPr>
              <w:ind w:right="227"/>
              <w:rPr>
                <w:rFonts w:cs="Arial"/>
                <w:noProof/>
              </w:rPr>
            </w:pPr>
            <w:r w:rsidRPr="00352BC4">
              <w:rPr>
                <w:rFonts w:cs="Arial"/>
                <w:noProof/>
              </w:rPr>
              <w:t>1.0.51</w:t>
            </w:r>
          </w:p>
        </w:tc>
        <w:tc>
          <w:tcPr>
            <w:tcW w:w="1545" w:type="dxa"/>
            <w:shd w:val="clear" w:color="auto" w:fill="auto"/>
          </w:tcPr>
          <w:p w14:paraId="5ABAD3F7" w14:textId="1EE9C8E9" w:rsidR="00A353DB" w:rsidRPr="00352BC4" w:rsidRDefault="009822EE" w:rsidP="009822EE">
            <w:pPr>
              <w:ind w:right="227"/>
              <w:rPr>
                <w:rFonts w:cs="Arial"/>
                <w:noProof/>
              </w:rPr>
            </w:pPr>
            <w:r w:rsidRPr="00352BC4">
              <w:rPr>
                <w:rFonts w:cs="Arial"/>
                <w:noProof/>
              </w:rPr>
              <w:t>18</w:t>
            </w:r>
            <w:r w:rsidR="00A353DB" w:rsidRPr="00352BC4">
              <w:rPr>
                <w:rFonts w:cs="Arial"/>
                <w:noProof/>
              </w:rPr>
              <w:t>.</w:t>
            </w:r>
            <w:r w:rsidRPr="00352BC4">
              <w:rPr>
                <w:rFonts w:cs="Arial"/>
                <w:noProof/>
              </w:rPr>
              <w:t>4</w:t>
            </w:r>
            <w:r w:rsidR="00A353DB" w:rsidRPr="00352BC4">
              <w:rPr>
                <w:rFonts w:cs="Arial"/>
                <w:noProof/>
              </w:rPr>
              <w:t>.</w:t>
            </w:r>
            <w:r w:rsidR="002D1FCF" w:rsidRPr="00352BC4">
              <w:rPr>
                <w:rFonts w:cs="Arial"/>
                <w:noProof/>
              </w:rPr>
              <w:t>2017</w:t>
            </w:r>
          </w:p>
        </w:tc>
        <w:tc>
          <w:tcPr>
            <w:tcW w:w="3213" w:type="dxa"/>
            <w:shd w:val="clear" w:color="auto" w:fill="auto"/>
          </w:tcPr>
          <w:p w14:paraId="4C62870B" w14:textId="5CF365D8" w:rsidR="00A353DB" w:rsidRPr="00352BC4" w:rsidRDefault="00A353DB" w:rsidP="006810BE">
            <w:pPr>
              <w:ind w:right="227"/>
              <w:rPr>
                <w:rFonts w:cs="Arial"/>
                <w:noProof/>
              </w:rPr>
            </w:pPr>
            <w:r w:rsidRPr="00352BC4">
              <w:rPr>
                <w:rFonts w:cs="Arial"/>
                <w:noProof/>
              </w:rPr>
              <w:t>Projektiryhmä</w:t>
            </w:r>
          </w:p>
        </w:tc>
        <w:tc>
          <w:tcPr>
            <w:tcW w:w="3978" w:type="dxa"/>
            <w:shd w:val="clear" w:color="auto" w:fill="auto"/>
          </w:tcPr>
          <w:p w14:paraId="7AE38271" w14:textId="71AE9799" w:rsidR="00A353DB" w:rsidRPr="00352BC4" w:rsidRDefault="00A353DB" w:rsidP="00495BD6">
            <w:pPr>
              <w:ind w:right="227"/>
              <w:rPr>
                <w:rFonts w:cs="Arial"/>
                <w:noProof/>
              </w:rPr>
            </w:pPr>
            <w:r w:rsidRPr="00352BC4">
              <w:rPr>
                <w:rFonts w:cs="Arial"/>
                <w:noProof/>
              </w:rPr>
              <w:t>Korjattu namespace-virhe</w:t>
            </w:r>
            <w:r w:rsidR="00AD33D0" w:rsidRPr="00352BC4">
              <w:rPr>
                <w:rFonts w:cs="Arial"/>
                <w:noProof/>
              </w:rPr>
              <w:t>et</w:t>
            </w:r>
            <w:r w:rsidRPr="00352BC4">
              <w:rPr>
                <w:rFonts w:cs="Arial"/>
                <w:noProof/>
              </w:rPr>
              <w:t xml:space="preserve"> PP58-skeemoissa (2872- ostopalveluTarkastusReq.xsd ja 2873- ostopalveluTarkastusResp.xsd) sekä esimerkeissä (2863- ESIM_ostopalveluTarkastusReq.xml ja 2864- ESIM_ostopalveluTarkastusResp.xml)</w:t>
            </w:r>
            <w:r w:rsidR="00785334" w:rsidRPr="00352BC4">
              <w:rPr>
                <w:rFonts w:cs="Arial"/>
                <w:noProof/>
              </w:rPr>
              <w:t xml:space="preserve">. </w:t>
            </w:r>
            <w:r w:rsidR="00AD33D0" w:rsidRPr="00352BC4">
              <w:rPr>
                <w:rFonts w:cs="Arial"/>
                <w:noProof/>
              </w:rPr>
              <w:t xml:space="preserve">PP58-response –sanoman skeeman boolean-tyyppi nimetty uudelleen. </w:t>
            </w:r>
            <w:r w:rsidR="00785334" w:rsidRPr="00352BC4">
              <w:rPr>
                <w:rFonts w:cs="Arial"/>
                <w:noProof/>
              </w:rPr>
              <w:t>Tarkennettu PP58:n lukua 7.4: luovutuslupapyyntöä ei käynnistetä osana PP58:aa. Lisäksi täsmennetty, luovutuslokimerkintöjen syntymistä sekä ko. ti</w:t>
            </w:r>
            <w:r w:rsidR="00AD33D0" w:rsidRPr="00352BC4">
              <w:rPr>
                <w:rFonts w:cs="Arial"/>
                <w:noProof/>
              </w:rPr>
              <w:t>etojen näyttäminen Omakannassa.</w:t>
            </w:r>
            <w:r w:rsidR="0076116E" w:rsidRPr="00352BC4">
              <w:rPr>
                <w:rFonts w:cs="Arial"/>
                <w:noProof/>
              </w:rPr>
              <w:t xml:space="preserve"> Tarkennettu PP57 </w:t>
            </w:r>
            <w:r w:rsidR="0076116E" w:rsidRPr="00352BC4">
              <w:rPr>
                <w:rFonts w:cs="Arial"/>
                <w:noProof/>
              </w:rPr>
              <w:lastRenderedPageBreak/>
              <w:t xml:space="preserve">osalta hakua </w:t>
            </w:r>
            <w:r w:rsidR="00495BD6" w:rsidRPr="005B6326">
              <w:rPr>
                <w:rFonts w:cs="Arial"/>
                <w:noProof/>
              </w:rPr>
              <w:t xml:space="preserve">tilapäisten yksilöintitunnusten </w:t>
            </w:r>
            <w:r w:rsidR="0076116E" w:rsidRPr="00352BC4">
              <w:rPr>
                <w:rFonts w:cs="Arial"/>
                <w:noProof/>
              </w:rPr>
              <w:t>osalta lukuun 6.4.</w:t>
            </w:r>
            <w:r w:rsidR="002D1FCF" w:rsidRPr="00352BC4">
              <w:rPr>
                <w:rFonts w:cs="Arial"/>
                <w:noProof/>
              </w:rPr>
              <w:t xml:space="preserve"> Tarkennettu PP58:n osalta aikavälin käsittelysäännöstöä luvussa 7.4</w:t>
            </w:r>
            <w:r w:rsidR="009822EE" w:rsidRPr="00352BC4">
              <w:rPr>
                <w:rFonts w:cs="Arial"/>
                <w:noProof/>
              </w:rPr>
              <w:t>. Lisätty tieto, että PP58 on toistaiseksi ainoastaan Kanta-järjestelmän sisäisessä käytössä.</w:t>
            </w:r>
          </w:p>
        </w:tc>
      </w:tr>
      <w:tr w:rsidR="00AB432E" w:rsidRPr="00352BC4" w14:paraId="0EA8FC65" w14:textId="77777777" w:rsidTr="006810BE">
        <w:tc>
          <w:tcPr>
            <w:tcW w:w="1044" w:type="dxa"/>
            <w:shd w:val="clear" w:color="auto" w:fill="auto"/>
          </w:tcPr>
          <w:p w14:paraId="52852B65" w14:textId="4D52C1EA" w:rsidR="00AB432E" w:rsidRPr="00352BC4" w:rsidRDefault="00AB432E" w:rsidP="00974A0A">
            <w:pPr>
              <w:ind w:right="227"/>
              <w:rPr>
                <w:rFonts w:cs="Arial"/>
                <w:noProof/>
              </w:rPr>
            </w:pPr>
            <w:r w:rsidRPr="00352BC4">
              <w:rPr>
                <w:rFonts w:cs="Arial"/>
                <w:noProof/>
              </w:rPr>
              <w:lastRenderedPageBreak/>
              <w:t>1.0.52</w:t>
            </w:r>
          </w:p>
        </w:tc>
        <w:tc>
          <w:tcPr>
            <w:tcW w:w="1545" w:type="dxa"/>
            <w:shd w:val="clear" w:color="auto" w:fill="auto"/>
          </w:tcPr>
          <w:p w14:paraId="59DEA9FE" w14:textId="733D6CDC" w:rsidR="00AB432E" w:rsidRPr="00352BC4" w:rsidRDefault="005B6326" w:rsidP="00AA37F8">
            <w:pPr>
              <w:ind w:right="227"/>
              <w:rPr>
                <w:rFonts w:cs="Arial"/>
                <w:noProof/>
              </w:rPr>
            </w:pPr>
            <w:r>
              <w:rPr>
                <w:rFonts w:cs="Arial"/>
                <w:noProof/>
              </w:rPr>
              <w:t>2</w:t>
            </w:r>
            <w:r w:rsidR="00AA37F8">
              <w:rPr>
                <w:rFonts w:cs="Arial"/>
                <w:noProof/>
              </w:rPr>
              <w:t>4</w:t>
            </w:r>
            <w:r w:rsidR="00AB432E" w:rsidRPr="00352BC4">
              <w:rPr>
                <w:rFonts w:cs="Arial"/>
                <w:noProof/>
              </w:rPr>
              <w:t>.8.2017</w:t>
            </w:r>
          </w:p>
        </w:tc>
        <w:tc>
          <w:tcPr>
            <w:tcW w:w="3213" w:type="dxa"/>
            <w:shd w:val="clear" w:color="auto" w:fill="auto"/>
          </w:tcPr>
          <w:p w14:paraId="4E2C491E" w14:textId="1FF83229" w:rsidR="00AB432E" w:rsidRPr="00352BC4" w:rsidRDefault="00AB432E" w:rsidP="006810BE">
            <w:pPr>
              <w:ind w:right="227"/>
              <w:rPr>
                <w:rFonts w:cs="Arial"/>
                <w:noProof/>
              </w:rPr>
            </w:pPr>
            <w:r w:rsidRPr="00352BC4">
              <w:rPr>
                <w:rFonts w:cs="Arial"/>
                <w:noProof/>
              </w:rPr>
              <w:t>Projektiryhmä</w:t>
            </w:r>
          </w:p>
        </w:tc>
        <w:tc>
          <w:tcPr>
            <w:tcW w:w="3978" w:type="dxa"/>
            <w:shd w:val="clear" w:color="auto" w:fill="auto"/>
          </w:tcPr>
          <w:p w14:paraId="13FDE78E" w14:textId="01B5EEA0" w:rsidR="00AB432E" w:rsidRPr="00267DE3" w:rsidRDefault="0045609D" w:rsidP="00AA37F8">
            <w:pPr>
              <w:ind w:right="227"/>
              <w:rPr>
                <w:rFonts w:cs="Arial"/>
                <w:noProof/>
              </w:rPr>
            </w:pPr>
            <w:r>
              <w:rPr>
                <w:rFonts w:cs="Arial"/>
                <w:noProof/>
              </w:rPr>
              <w:t>Muutettu PP57:n</w:t>
            </w:r>
            <w:r w:rsidR="00AA37F8">
              <w:rPr>
                <w:rFonts w:cs="Arial"/>
                <w:noProof/>
              </w:rPr>
              <w:t xml:space="preserve"> paluusanomaa lisäämällä elementille ’palvelutapahtuma’ boolean-tyyppinen attribuutti ’aktiivinen’, josta tulee tulkita palvelutapahtuman voimassaolo.</w:t>
            </w:r>
            <w:r>
              <w:rPr>
                <w:rFonts w:cs="Arial"/>
                <w:noProof/>
              </w:rPr>
              <w:t xml:space="preserve"> </w:t>
            </w:r>
            <w:r w:rsidR="00AA37F8">
              <w:rPr>
                <w:rFonts w:cs="Arial"/>
                <w:noProof/>
              </w:rPr>
              <w:t xml:space="preserve">Muutokset tehty </w:t>
            </w:r>
            <w:r>
              <w:rPr>
                <w:rFonts w:cs="Arial"/>
                <w:noProof/>
              </w:rPr>
              <w:t xml:space="preserve">PP57:n paluusanoman rakenteeseen XML-schemaan, XML-esimerkkiin sekä lukuun 6.2.2. </w:t>
            </w:r>
            <w:r w:rsidR="00AB432E" w:rsidRPr="00352BC4">
              <w:rPr>
                <w:rFonts w:cs="Arial"/>
                <w:noProof/>
              </w:rPr>
              <w:t>Tarkennettu tekstiä</w:t>
            </w:r>
            <w:r w:rsidR="00267DE3">
              <w:rPr>
                <w:rFonts w:cs="Arial"/>
                <w:noProof/>
              </w:rPr>
              <w:t xml:space="preserve"> kyseisen muutoksen johdosta</w:t>
            </w:r>
            <w:r w:rsidR="00AB432E" w:rsidRPr="00267DE3">
              <w:rPr>
                <w:rFonts w:cs="Arial"/>
                <w:noProof/>
              </w:rPr>
              <w:t xml:space="preserve"> </w:t>
            </w:r>
            <w:r w:rsidR="00AA37F8">
              <w:rPr>
                <w:rFonts w:cs="Arial"/>
                <w:noProof/>
              </w:rPr>
              <w:t xml:space="preserve">lukuun </w:t>
            </w:r>
            <w:r w:rsidR="00AB432E" w:rsidRPr="00267DE3">
              <w:rPr>
                <w:rFonts w:cs="Arial"/>
                <w:noProof/>
              </w:rPr>
              <w:t>6.4</w:t>
            </w:r>
            <w:r w:rsidR="00AA37F8">
              <w:rPr>
                <w:rFonts w:cs="Arial"/>
                <w:noProof/>
              </w:rPr>
              <w:t>.</w:t>
            </w:r>
            <w:r w:rsidR="00495BD6" w:rsidRPr="00267DE3">
              <w:rPr>
                <w:rFonts w:cs="Arial"/>
                <w:noProof/>
              </w:rPr>
              <w:t xml:space="preserve"> </w:t>
            </w:r>
            <w:r w:rsidR="00AA37F8">
              <w:rPr>
                <w:rFonts w:cs="Arial"/>
                <w:noProof/>
              </w:rPr>
              <w:t xml:space="preserve">Tämän lisäksi tarkennettu luvun 6.4 tekstiä </w:t>
            </w:r>
            <w:r w:rsidR="00495BD6" w:rsidRPr="00267DE3">
              <w:rPr>
                <w:rFonts w:cs="Arial"/>
                <w:noProof/>
              </w:rPr>
              <w:t xml:space="preserve">koskien PP57:n käyttöä tilapäisellä yksilöintitunnuksella haettaessa. </w:t>
            </w:r>
            <w:r w:rsidR="00AA37F8">
              <w:rPr>
                <w:rFonts w:cs="Arial"/>
                <w:noProof/>
              </w:rPr>
              <w:t>M</w:t>
            </w:r>
            <w:r w:rsidR="00495BD6" w:rsidRPr="00267DE3">
              <w:rPr>
                <w:rFonts w:cs="Arial"/>
                <w:noProof/>
              </w:rPr>
              <w:t xml:space="preserve">uutettu väliaikainen henkilötunnus –termi tilapäiseksi yksilöintitunnukseksi. </w:t>
            </w:r>
          </w:p>
        </w:tc>
      </w:tr>
      <w:tr w:rsidR="00220290" w:rsidRPr="00352BC4" w14:paraId="27BC6027" w14:textId="77777777" w:rsidTr="006810BE">
        <w:tc>
          <w:tcPr>
            <w:tcW w:w="1044" w:type="dxa"/>
            <w:shd w:val="clear" w:color="auto" w:fill="auto"/>
          </w:tcPr>
          <w:p w14:paraId="0A1795D1" w14:textId="567A0660" w:rsidR="00220290" w:rsidRPr="00352BC4" w:rsidRDefault="00220290" w:rsidP="00220290">
            <w:pPr>
              <w:ind w:right="227"/>
              <w:rPr>
                <w:rFonts w:cs="Arial"/>
                <w:noProof/>
              </w:rPr>
            </w:pPr>
            <w:r>
              <w:rPr>
                <w:rFonts w:cs="Arial"/>
                <w:noProof/>
              </w:rPr>
              <w:t>1.0.53</w:t>
            </w:r>
          </w:p>
        </w:tc>
        <w:tc>
          <w:tcPr>
            <w:tcW w:w="1545" w:type="dxa"/>
            <w:shd w:val="clear" w:color="auto" w:fill="auto"/>
          </w:tcPr>
          <w:p w14:paraId="45DB1F35" w14:textId="22538611" w:rsidR="00220290" w:rsidRDefault="00220290" w:rsidP="00220290">
            <w:pPr>
              <w:ind w:right="227"/>
              <w:rPr>
                <w:rFonts w:cs="Arial"/>
                <w:noProof/>
              </w:rPr>
            </w:pPr>
            <w:r>
              <w:rPr>
                <w:rFonts w:cs="Arial"/>
                <w:noProof/>
              </w:rPr>
              <w:t>18.5.2018</w:t>
            </w:r>
          </w:p>
        </w:tc>
        <w:tc>
          <w:tcPr>
            <w:tcW w:w="3213" w:type="dxa"/>
            <w:shd w:val="clear" w:color="auto" w:fill="auto"/>
          </w:tcPr>
          <w:p w14:paraId="02491B82" w14:textId="794AF0F2" w:rsidR="00220290" w:rsidRPr="00352BC4" w:rsidRDefault="00220290" w:rsidP="00220290">
            <w:pPr>
              <w:ind w:right="227"/>
              <w:rPr>
                <w:rFonts w:cs="Arial"/>
                <w:noProof/>
              </w:rPr>
            </w:pPr>
            <w:r w:rsidRPr="00352BC4">
              <w:rPr>
                <w:rFonts w:cs="Arial"/>
                <w:noProof/>
              </w:rPr>
              <w:t>Projektiryhmä</w:t>
            </w:r>
          </w:p>
        </w:tc>
        <w:tc>
          <w:tcPr>
            <w:tcW w:w="3978" w:type="dxa"/>
            <w:shd w:val="clear" w:color="auto" w:fill="auto"/>
          </w:tcPr>
          <w:p w14:paraId="49B1093E" w14:textId="4B0A6BA6" w:rsidR="00220290" w:rsidRDefault="00220290" w:rsidP="00220290">
            <w:pPr>
              <w:ind w:right="227"/>
              <w:rPr>
                <w:rFonts w:cs="Arial"/>
                <w:noProof/>
              </w:rPr>
            </w:pPr>
            <w:r>
              <w:rPr>
                <w:rFonts w:cs="Arial"/>
                <w:noProof/>
              </w:rPr>
              <w:t>Johdantoon lisätty huomio maakuntauudistuksen siirtymäajasta. Lukuun 6 lisätty PP57-vastaussanomaan maakuntauudistuksen myötä joissakin järjestelmissä etupainotteisesti tarvittava rekisterinpitäjän tieto sekä tarkennettu palvelutapahtuman voimassaolon linjausmuutos.</w:t>
            </w:r>
          </w:p>
        </w:tc>
      </w:tr>
      <w:tr w:rsidR="00F764A7" w:rsidRPr="00352BC4" w14:paraId="63F394B5" w14:textId="77777777" w:rsidTr="006810BE">
        <w:tc>
          <w:tcPr>
            <w:tcW w:w="1044" w:type="dxa"/>
            <w:shd w:val="clear" w:color="auto" w:fill="auto"/>
          </w:tcPr>
          <w:p w14:paraId="41713C96" w14:textId="40A7CD8B" w:rsidR="00F764A7" w:rsidRDefault="00F764A7" w:rsidP="00220290">
            <w:pPr>
              <w:ind w:right="227"/>
              <w:rPr>
                <w:rFonts w:cs="Arial"/>
                <w:noProof/>
              </w:rPr>
            </w:pPr>
            <w:r>
              <w:rPr>
                <w:rFonts w:cs="Arial"/>
                <w:noProof/>
              </w:rPr>
              <w:t>1.0</w:t>
            </w:r>
            <w:r w:rsidR="007327EE">
              <w:rPr>
                <w:rFonts w:cs="Arial"/>
                <w:noProof/>
              </w:rPr>
              <w:t>.</w:t>
            </w:r>
            <w:r>
              <w:rPr>
                <w:rFonts w:cs="Arial"/>
                <w:noProof/>
              </w:rPr>
              <w:t>54</w:t>
            </w:r>
          </w:p>
        </w:tc>
        <w:tc>
          <w:tcPr>
            <w:tcW w:w="1545" w:type="dxa"/>
            <w:shd w:val="clear" w:color="auto" w:fill="auto"/>
          </w:tcPr>
          <w:p w14:paraId="302E1A30" w14:textId="355A8CA2" w:rsidR="00F764A7" w:rsidRDefault="007327EE" w:rsidP="00220290">
            <w:pPr>
              <w:ind w:right="227"/>
              <w:rPr>
                <w:rFonts w:cs="Arial"/>
                <w:noProof/>
              </w:rPr>
            </w:pPr>
            <w:r>
              <w:rPr>
                <w:rFonts w:cs="Arial"/>
                <w:noProof/>
              </w:rPr>
              <w:t>4.10.2018</w:t>
            </w:r>
          </w:p>
        </w:tc>
        <w:tc>
          <w:tcPr>
            <w:tcW w:w="3213" w:type="dxa"/>
            <w:shd w:val="clear" w:color="auto" w:fill="auto"/>
          </w:tcPr>
          <w:p w14:paraId="73AF7927" w14:textId="23327DE0" w:rsidR="00F764A7" w:rsidRPr="00352BC4" w:rsidRDefault="00F764A7" w:rsidP="00220290">
            <w:pPr>
              <w:ind w:right="227"/>
              <w:rPr>
                <w:rFonts w:cs="Arial"/>
                <w:noProof/>
              </w:rPr>
            </w:pPr>
            <w:r>
              <w:rPr>
                <w:rFonts w:cs="Arial"/>
                <w:noProof/>
              </w:rPr>
              <w:t>Projektiryhmä</w:t>
            </w:r>
          </w:p>
        </w:tc>
        <w:tc>
          <w:tcPr>
            <w:tcW w:w="3978" w:type="dxa"/>
            <w:shd w:val="clear" w:color="auto" w:fill="auto"/>
          </w:tcPr>
          <w:p w14:paraId="0101112F" w14:textId="77777777" w:rsidR="00F764A7" w:rsidRDefault="00F764A7" w:rsidP="00220290">
            <w:pPr>
              <w:ind w:right="227"/>
              <w:rPr>
                <w:rFonts w:cs="Arial"/>
                <w:noProof/>
              </w:rPr>
            </w:pPr>
            <w:r>
              <w:rPr>
                <w:rFonts w:cs="Arial"/>
                <w:noProof/>
              </w:rPr>
              <w:t>Luovutuslupapyynnön PP51 pyyntö- ja vastaussanoman skeemaan lisätty luovutuksen kontekstitietojen hoitokontekstiin mahdollisuus antaa myös rekisterintarkenne root ja extension elementeissä (mahdollista antaa näin myös henkilötunnus rekisterintarkenteena). Vastaavat päivitykset tehty tämän dokumentin kappaleiden 2.2.1 ja 2.2.2 rakennekuviin ja lisätty tekstit kuvien alle tehdyistä päivityksistä.</w:t>
            </w:r>
            <w:r w:rsidR="00782C4E">
              <w:rPr>
                <w:rFonts w:cs="Arial"/>
                <w:noProof/>
              </w:rPr>
              <w:t xml:space="preserve"> </w:t>
            </w:r>
          </w:p>
          <w:p w14:paraId="2DC7C594" w14:textId="35DA7B5C" w:rsidR="007327EE" w:rsidRDefault="00B15A13" w:rsidP="00B15A13">
            <w:pPr>
              <w:ind w:right="227"/>
              <w:rPr>
                <w:rFonts w:cs="Arial"/>
                <w:noProof/>
              </w:rPr>
            </w:pPr>
            <w:r>
              <w:rPr>
                <w:rFonts w:cs="Arial"/>
                <w:noProof/>
              </w:rPr>
              <w:t xml:space="preserve">Korjattu namespace-virheet </w:t>
            </w:r>
            <w:r w:rsidR="007327EE">
              <w:rPr>
                <w:rFonts w:cs="Arial"/>
                <w:noProof/>
              </w:rPr>
              <w:t>Palvelutapahtuman olemassaolon t</w:t>
            </w:r>
            <w:r>
              <w:rPr>
                <w:rFonts w:cs="Arial"/>
                <w:noProof/>
              </w:rPr>
              <w:t>arkistus PP57:n response-skeemassa</w:t>
            </w:r>
            <w:r w:rsidR="007327EE">
              <w:rPr>
                <w:rFonts w:cs="Arial"/>
                <w:noProof/>
              </w:rPr>
              <w:t xml:space="preserve"> (</w:t>
            </w:r>
            <w:r w:rsidR="007327EE" w:rsidRPr="007327EE">
              <w:rPr>
                <w:rFonts w:cs="Arial"/>
                <w:noProof/>
              </w:rPr>
              <w:t>2871- palvelutapahtumakyselyResp.xsd</w:t>
            </w:r>
            <w:r w:rsidR="007327EE">
              <w:rPr>
                <w:rFonts w:cs="Arial"/>
                <w:noProof/>
              </w:rPr>
              <w:t>). Vastaava korjaus tehty myös esimerkkisanomaan (</w:t>
            </w:r>
            <w:r w:rsidR="007327EE" w:rsidRPr="007327EE">
              <w:rPr>
                <w:rFonts w:cs="Arial"/>
                <w:noProof/>
              </w:rPr>
              <w:t>2862- ESIM_palvelutapahtumaKyselyResp.xml</w:t>
            </w:r>
            <w:r w:rsidR="007327EE">
              <w:rPr>
                <w:rFonts w:cs="Arial"/>
                <w:noProof/>
              </w:rPr>
              <w:t>).</w:t>
            </w:r>
          </w:p>
        </w:tc>
      </w:tr>
      <w:tr w:rsidR="008D66A3" w:rsidRPr="00352BC4" w14:paraId="78704E27" w14:textId="77777777" w:rsidTr="006810BE">
        <w:tc>
          <w:tcPr>
            <w:tcW w:w="1044" w:type="dxa"/>
            <w:shd w:val="clear" w:color="auto" w:fill="auto"/>
          </w:tcPr>
          <w:p w14:paraId="6960756C" w14:textId="71B2E56E" w:rsidR="008D66A3" w:rsidRDefault="008D66A3" w:rsidP="00220290">
            <w:pPr>
              <w:ind w:right="227"/>
              <w:rPr>
                <w:rFonts w:cs="Arial"/>
                <w:noProof/>
              </w:rPr>
            </w:pPr>
            <w:r>
              <w:rPr>
                <w:rFonts w:cs="Arial"/>
                <w:noProof/>
              </w:rPr>
              <w:t>1.0.55</w:t>
            </w:r>
          </w:p>
        </w:tc>
        <w:tc>
          <w:tcPr>
            <w:tcW w:w="1545" w:type="dxa"/>
            <w:shd w:val="clear" w:color="auto" w:fill="auto"/>
          </w:tcPr>
          <w:p w14:paraId="3485A4C0" w14:textId="10F35958" w:rsidR="008D66A3" w:rsidRDefault="008D66A3" w:rsidP="00220290">
            <w:pPr>
              <w:ind w:right="227"/>
              <w:rPr>
                <w:rFonts w:cs="Arial"/>
                <w:noProof/>
              </w:rPr>
            </w:pPr>
            <w:r>
              <w:rPr>
                <w:rFonts w:cs="Arial"/>
                <w:noProof/>
              </w:rPr>
              <w:t>26.11.2018</w:t>
            </w:r>
          </w:p>
        </w:tc>
        <w:tc>
          <w:tcPr>
            <w:tcW w:w="3213" w:type="dxa"/>
            <w:shd w:val="clear" w:color="auto" w:fill="auto"/>
          </w:tcPr>
          <w:p w14:paraId="060E1E8A" w14:textId="34668291" w:rsidR="008D66A3" w:rsidRDefault="008D66A3" w:rsidP="00220290">
            <w:pPr>
              <w:ind w:right="227"/>
              <w:rPr>
                <w:rFonts w:cs="Arial"/>
                <w:noProof/>
              </w:rPr>
            </w:pPr>
          </w:p>
        </w:tc>
        <w:tc>
          <w:tcPr>
            <w:tcW w:w="3978" w:type="dxa"/>
            <w:shd w:val="clear" w:color="auto" w:fill="auto"/>
          </w:tcPr>
          <w:p w14:paraId="66B63DDE" w14:textId="62C6F452" w:rsidR="000E2DF9" w:rsidRDefault="008D66A3" w:rsidP="00220290">
            <w:pPr>
              <w:ind w:right="227"/>
              <w:rPr>
                <w:rFonts w:cs="Arial"/>
                <w:noProof/>
              </w:rPr>
            </w:pPr>
            <w:r>
              <w:rPr>
                <w:rFonts w:cs="Arial"/>
                <w:noProof/>
              </w:rPr>
              <w:t>Luovutustietojen kysely (järjestelmä, PP53) muutettu palauttamaan kaikki potilaan voimassa olevat kiellot.</w:t>
            </w:r>
          </w:p>
        </w:tc>
      </w:tr>
      <w:tr w:rsidR="00F56032" w:rsidRPr="00352BC4" w14:paraId="2A17AB54" w14:textId="77777777" w:rsidTr="006810BE">
        <w:trPr>
          <w:ins w:id="0" w:author="Rinne Pekka" w:date="2019-05-20T14:49:00Z"/>
        </w:trPr>
        <w:tc>
          <w:tcPr>
            <w:tcW w:w="1044" w:type="dxa"/>
            <w:shd w:val="clear" w:color="auto" w:fill="auto"/>
          </w:tcPr>
          <w:p w14:paraId="4D0A025A" w14:textId="3FA60CA1" w:rsidR="00F56032" w:rsidRDefault="00F56032" w:rsidP="00220290">
            <w:pPr>
              <w:ind w:right="227"/>
              <w:rPr>
                <w:ins w:id="1" w:author="Rinne Pekka" w:date="2019-05-20T14:49:00Z"/>
                <w:rFonts w:cs="Arial"/>
                <w:noProof/>
              </w:rPr>
            </w:pPr>
            <w:ins w:id="2" w:author="Rinne Pekka" w:date="2019-05-20T14:49:00Z">
              <w:r>
                <w:rPr>
                  <w:rFonts w:cs="Arial"/>
                  <w:noProof/>
                </w:rPr>
                <w:t>1.0.56</w:t>
              </w:r>
            </w:ins>
          </w:p>
        </w:tc>
        <w:tc>
          <w:tcPr>
            <w:tcW w:w="1545" w:type="dxa"/>
            <w:shd w:val="clear" w:color="auto" w:fill="auto"/>
          </w:tcPr>
          <w:p w14:paraId="14090C7E" w14:textId="4C6D53EE" w:rsidR="00F56032" w:rsidRDefault="002D1518" w:rsidP="00220290">
            <w:pPr>
              <w:ind w:right="227"/>
              <w:rPr>
                <w:ins w:id="3" w:author="Rinne Pekka" w:date="2019-05-20T14:49:00Z"/>
                <w:rFonts w:cs="Arial"/>
                <w:noProof/>
              </w:rPr>
            </w:pPr>
            <w:ins w:id="4" w:author="Pakari Arja" w:date="2020-01-28T15:40:00Z">
              <w:r>
                <w:rPr>
                  <w:rFonts w:cs="Arial"/>
                  <w:noProof/>
                </w:rPr>
                <w:t>3</w:t>
              </w:r>
            </w:ins>
            <w:ins w:id="5" w:author="Rinne Pekka" w:date="2019-05-20T15:00:00Z">
              <w:r w:rsidR="00F56032">
                <w:rPr>
                  <w:rFonts w:cs="Arial"/>
                  <w:noProof/>
                </w:rPr>
                <w:t>.</w:t>
              </w:r>
            </w:ins>
            <w:ins w:id="6" w:author="Pakari Arja" w:date="2020-02-03T16:17:00Z">
              <w:r>
                <w:rPr>
                  <w:rFonts w:cs="Arial"/>
                  <w:noProof/>
                </w:rPr>
                <w:t>2</w:t>
              </w:r>
            </w:ins>
            <w:ins w:id="7" w:author="Rinne Pekka" w:date="2019-05-20T15:00:00Z">
              <w:r w:rsidR="00F56032">
                <w:rPr>
                  <w:rFonts w:cs="Arial"/>
                  <w:noProof/>
                </w:rPr>
                <w:t>.20</w:t>
              </w:r>
            </w:ins>
            <w:ins w:id="8" w:author="Pakari Arja" w:date="2020-01-28T15:41:00Z">
              <w:r>
                <w:rPr>
                  <w:rFonts w:cs="Arial"/>
                  <w:noProof/>
                </w:rPr>
                <w:t>20</w:t>
              </w:r>
            </w:ins>
          </w:p>
        </w:tc>
        <w:tc>
          <w:tcPr>
            <w:tcW w:w="3213" w:type="dxa"/>
            <w:shd w:val="clear" w:color="auto" w:fill="auto"/>
          </w:tcPr>
          <w:p w14:paraId="3A30F06D" w14:textId="77777777" w:rsidR="00F56032" w:rsidRDefault="00F56032" w:rsidP="00220290">
            <w:pPr>
              <w:ind w:right="227"/>
              <w:rPr>
                <w:ins w:id="9" w:author="Rinne Pekka" w:date="2019-05-20T14:49:00Z"/>
                <w:rFonts w:cs="Arial"/>
                <w:noProof/>
              </w:rPr>
            </w:pPr>
          </w:p>
        </w:tc>
        <w:tc>
          <w:tcPr>
            <w:tcW w:w="3978" w:type="dxa"/>
            <w:shd w:val="clear" w:color="auto" w:fill="auto"/>
          </w:tcPr>
          <w:p w14:paraId="43A4DAE0" w14:textId="03DE1291" w:rsidR="00A325FD" w:rsidRDefault="0028053B" w:rsidP="00B31EC0">
            <w:pPr>
              <w:rPr>
                <w:ins w:id="10" w:author="Pakari Arja" w:date="2020-03-03T17:03:00Z"/>
              </w:rPr>
            </w:pPr>
            <w:ins w:id="11" w:author="Pakari Arja" w:date="2020-02-12T11:22:00Z">
              <w:r w:rsidRPr="00B31EC0">
                <w:rPr>
                  <w:noProof/>
                </w:rPr>
                <w:t xml:space="preserve">Lisätty lukuun 1 </w:t>
              </w:r>
            </w:ins>
            <w:ins w:id="12" w:author="Pakari Arja" w:date="2020-02-12T15:24:00Z">
              <w:r>
                <w:rPr>
                  <w:noProof/>
                </w:rPr>
                <w:t xml:space="preserve">Potilastietojärjestelmien </w:t>
              </w:r>
              <w:r>
                <w:rPr>
                  <w:noProof/>
                </w:rPr>
                <w:lastRenderedPageBreak/>
                <w:t xml:space="preserve">käyttötapaukset </w:t>
              </w:r>
            </w:ins>
            <w:ins w:id="13" w:author="Pakari Arja" w:date="2020-02-12T15:25:00Z">
              <w:r>
                <w:rPr>
                  <w:noProof/>
                </w:rPr>
                <w:t>–</w:t>
              </w:r>
            </w:ins>
            <w:ins w:id="14" w:author="Pakari Arja" w:date="2020-02-12T15:24:00Z">
              <w:r>
                <w:rPr>
                  <w:noProof/>
                </w:rPr>
                <w:t xml:space="preserve">dokumentissa </w:t>
              </w:r>
            </w:ins>
            <w:ins w:id="15" w:author="Pakari Arja" w:date="2020-02-12T15:25:00Z">
              <w:r>
                <w:rPr>
                  <w:noProof/>
                </w:rPr>
                <w:t xml:space="preserve">oleva </w:t>
              </w:r>
            </w:ins>
            <w:ins w:id="16" w:author="Pakari Arja" w:date="2020-02-12T13:41:00Z">
              <w:r w:rsidR="00A325FD" w:rsidRPr="00B31EC0">
                <w:rPr>
                  <w:noProof/>
                </w:rPr>
                <w:t xml:space="preserve">rajaus, että </w:t>
              </w:r>
            </w:ins>
            <w:ins w:id="17" w:author="Pakari Arja" w:date="2020-02-12T13:42:00Z">
              <w:r w:rsidR="00A325FD" w:rsidRPr="00B31EC0">
                <w:rPr>
                  <w:noProof/>
                </w:rPr>
                <w:t>kevyiden kyselyrajapintojen käyttö</w:t>
              </w:r>
            </w:ins>
            <w:ins w:id="18" w:author="Pakari Arja" w:date="2020-02-12T13:44:00Z">
              <w:r w:rsidR="00A325FD" w:rsidRPr="00B31EC0">
                <w:rPr>
                  <w:noProof/>
                </w:rPr>
                <w:t xml:space="preserve"> ei ole sallittua</w:t>
              </w:r>
            </w:ins>
            <w:ins w:id="19" w:author="Pakari Arja" w:date="2020-02-12T13:42:00Z">
              <w:r w:rsidR="00A325FD" w:rsidRPr="00B31EC0">
                <w:rPr>
                  <w:noProof/>
                </w:rPr>
                <w:t xml:space="preserve"> </w:t>
              </w:r>
            </w:ins>
            <w:ins w:id="20" w:author="Pakari Arja" w:date="2020-02-12T13:43:00Z">
              <w:r w:rsidR="00A325FD" w:rsidRPr="00B31EC0">
                <w:t>yksityisten toimijoiden yhteisliittymistilanteissa (isäntä-vuokralainen).</w:t>
              </w:r>
            </w:ins>
            <w:ins w:id="21" w:author="Pakari Arja" w:date="2020-03-03T17:04:00Z">
              <w:r w:rsidR="00F00781">
                <w:t xml:space="preserve"> </w:t>
              </w:r>
            </w:ins>
            <w:ins w:id="22" w:author="Pakari Arja" w:date="2020-03-05T06:59:00Z">
              <w:r w:rsidR="00F00781" w:rsidRPr="00F00781">
                <w:rPr>
                  <w:bCs/>
                  <w:szCs w:val="20"/>
                </w:rPr>
                <w:t>Pysyvä osoitteistokytkentä on poistuva liittymismalli, jota ei käytetä enää uusissa käyttöönotoissa.</w:t>
              </w:r>
              <w:r w:rsidR="00F00781" w:rsidRPr="00D32A37">
                <w:rPr>
                  <w:bCs/>
                  <w:sz w:val="22"/>
                  <w:szCs w:val="22"/>
                </w:rPr>
                <w:t xml:space="preserve">  </w:t>
              </w:r>
            </w:ins>
          </w:p>
          <w:p w14:paraId="2BBD8846" w14:textId="77777777" w:rsidR="00E718B1" w:rsidRPr="00B31EC0" w:rsidRDefault="00E718B1" w:rsidP="00B31EC0">
            <w:pPr>
              <w:rPr>
                <w:ins w:id="23" w:author="Pakari Arja" w:date="2020-02-12T13:43:00Z"/>
              </w:rPr>
            </w:pPr>
          </w:p>
          <w:p w14:paraId="1C2BB3A7" w14:textId="70151C1A" w:rsidR="00F95AA7" w:rsidRDefault="00F95AA7" w:rsidP="00220290">
            <w:pPr>
              <w:ind w:right="227"/>
              <w:rPr>
                <w:ins w:id="24" w:author="Pakari Arja" w:date="2020-02-12T11:21:00Z"/>
                <w:rFonts w:cs="Arial"/>
                <w:noProof/>
              </w:rPr>
            </w:pPr>
          </w:p>
          <w:p w14:paraId="6442D42C" w14:textId="4A7BF501" w:rsidR="00793337" w:rsidRPr="00B31EC0" w:rsidRDefault="00793337" w:rsidP="00C01551">
            <w:pPr>
              <w:pStyle w:val="Luettelokappale"/>
              <w:numPr>
                <w:ilvl w:val="0"/>
                <w:numId w:val="0"/>
              </w:numPr>
              <w:ind w:right="227"/>
              <w:rPr>
                <w:ins w:id="25" w:author="Pakari Arja" w:date="2020-01-31T20:38:00Z"/>
                <w:noProof/>
                <w:sz w:val="20"/>
                <w:szCs w:val="20"/>
              </w:rPr>
            </w:pPr>
            <w:ins w:id="26" w:author="Pakari Arja" w:date="2020-02-03T15:25:00Z">
              <w:r w:rsidRPr="00B31EC0">
                <w:rPr>
                  <w:noProof/>
                  <w:sz w:val="20"/>
                  <w:szCs w:val="20"/>
                </w:rPr>
                <w:t>Poistettu versiossa 1.0.53 lisätyt maakuntauudistukseen liittyvät muutokset.</w:t>
              </w:r>
            </w:ins>
          </w:p>
          <w:p w14:paraId="6603C560" w14:textId="244641C9" w:rsidR="00966577" w:rsidRPr="00B31EC0" w:rsidRDefault="00966577" w:rsidP="00966577">
            <w:pPr>
              <w:ind w:right="227"/>
              <w:rPr>
                <w:ins w:id="27" w:author="Pakari Arja" w:date="2020-01-31T20:38:00Z"/>
                <w:rFonts w:cs="Arial"/>
                <w:noProof/>
                <w:szCs w:val="20"/>
              </w:rPr>
            </w:pPr>
            <w:ins w:id="28" w:author="Pakari Arja" w:date="2020-01-31T20:38:00Z">
              <w:r w:rsidRPr="00B31EC0">
                <w:rPr>
                  <w:rFonts w:cs="Arial"/>
                  <w:noProof/>
                  <w:szCs w:val="20"/>
                </w:rPr>
                <w:t>Lisätty aliluvut:</w:t>
              </w:r>
            </w:ins>
          </w:p>
          <w:p w14:paraId="365686A6" w14:textId="34DDF7B8" w:rsidR="00966577" w:rsidRPr="00B31EC0" w:rsidRDefault="00966577" w:rsidP="00946002">
            <w:pPr>
              <w:pStyle w:val="Luettelokappale"/>
              <w:numPr>
                <w:ilvl w:val="1"/>
                <w:numId w:val="37"/>
              </w:numPr>
              <w:ind w:right="227"/>
              <w:rPr>
                <w:ins w:id="29" w:author="Pakari Arja" w:date="2020-01-31T20:51:00Z"/>
                <w:noProof/>
                <w:sz w:val="20"/>
                <w:szCs w:val="20"/>
              </w:rPr>
            </w:pPr>
            <w:ins w:id="30" w:author="Pakari Arja" w:date="2020-01-31T20:39:00Z">
              <w:r w:rsidRPr="00B31EC0">
                <w:rPr>
                  <w:noProof/>
                  <w:sz w:val="20"/>
                  <w:szCs w:val="20"/>
                </w:rPr>
                <w:t>Dokumentissa käytetyt käsitteet</w:t>
              </w:r>
            </w:ins>
          </w:p>
          <w:p w14:paraId="5CB2A541" w14:textId="669B5BD3" w:rsidR="00946002" w:rsidRPr="00B31EC0" w:rsidRDefault="00946002" w:rsidP="00DC2A1C">
            <w:pPr>
              <w:pStyle w:val="Luettelokappale"/>
              <w:numPr>
                <w:ilvl w:val="0"/>
                <w:numId w:val="38"/>
              </w:numPr>
              <w:ind w:right="227"/>
              <w:rPr>
                <w:ins w:id="31" w:author="Pakari Arja" w:date="2020-02-03T15:08:00Z"/>
                <w:noProof/>
                <w:sz w:val="20"/>
                <w:szCs w:val="20"/>
              </w:rPr>
            </w:pPr>
            <w:ins w:id="32" w:author="Pakari Arja" w:date="2020-01-31T20:51:00Z">
              <w:r w:rsidRPr="00B31EC0">
                <w:rPr>
                  <w:noProof/>
                  <w:sz w:val="20"/>
                  <w:szCs w:val="20"/>
                </w:rPr>
                <w:t>voimassa</w:t>
              </w:r>
            </w:ins>
            <w:ins w:id="33" w:author="Pakari Arja" w:date="2020-02-03T14:31:00Z">
              <w:r w:rsidR="006640B4" w:rsidRPr="00B31EC0">
                <w:rPr>
                  <w:noProof/>
                  <w:sz w:val="20"/>
                  <w:szCs w:val="20"/>
                </w:rPr>
                <w:t xml:space="preserve"> </w:t>
              </w:r>
            </w:ins>
            <w:ins w:id="34" w:author="Pakari Arja" w:date="2020-01-31T20:51:00Z">
              <w:r w:rsidRPr="00B31EC0">
                <w:rPr>
                  <w:noProof/>
                  <w:sz w:val="20"/>
                  <w:szCs w:val="20"/>
                </w:rPr>
                <w:t>oleva palvelutapahtuma</w:t>
              </w:r>
            </w:ins>
          </w:p>
          <w:p w14:paraId="7E384728" w14:textId="77777777" w:rsidR="00405B2F" w:rsidRPr="00B31EC0" w:rsidRDefault="00405B2F" w:rsidP="00405B2F">
            <w:pPr>
              <w:pStyle w:val="Luettelokappale"/>
              <w:numPr>
                <w:ilvl w:val="0"/>
                <w:numId w:val="38"/>
              </w:numPr>
              <w:ind w:right="227"/>
              <w:rPr>
                <w:ins w:id="35" w:author="Pakari Arja" w:date="2020-02-03T15:08:00Z"/>
                <w:noProof/>
                <w:sz w:val="20"/>
                <w:szCs w:val="20"/>
              </w:rPr>
            </w:pPr>
            <w:ins w:id="36" w:author="Pakari Arja" w:date="2020-02-03T15:08:00Z">
              <w:r w:rsidRPr="00B31EC0">
                <w:rPr>
                  <w:noProof/>
                  <w:sz w:val="20"/>
                  <w:szCs w:val="20"/>
                </w:rPr>
                <w:t>aktiivinen palvelutapahtuma</w:t>
              </w:r>
            </w:ins>
          </w:p>
          <w:p w14:paraId="711E9EDE" w14:textId="77777777" w:rsidR="00405B2F" w:rsidRPr="00B31EC0" w:rsidRDefault="00405B2F" w:rsidP="00073317">
            <w:pPr>
              <w:pStyle w:val="Luettelokappale"/>
              <w:numPr>
                <w:ilvl w:val="0"/>
                <w:numId w:val="0"/>
              </w:numPr>
              <w:ind w:left="720" w:right="227"/>
              <w:rPr>
                <w:ins w:id="37" w:author="Pakari Arja" w:date="2020-01-31T20:39:00Z"/>
                <w:noProof/>
                <w:sz w:val="20"/>
                <w:szCs w:val="20"/>
              </w:rPr>
            </w:pPr>
          </w:p>
          <w:p w14:paraId="35D967E7" w14:textId="10967AD8" w:rsidR="00A325FD" w:rsidRDefault="00966577">
            <w:pPr>
              <w:pStyle w:val="Luettelokappale"/>
              <w:numPr>
                <w:ilvl w:val="1"/>
                <w:numId w:val="37"/>
              </w:numPr>
              <w:ind w:right="227"/>
              <w:rPr>
                <w:ins w:id="38" w:author="Pakari Arja" w:date="2020-02-12T13:45:00Z"/>
                <w:noProof/>
                <w:sz w:val="20"/>
                <w:szCs w:val="20"/>
              </w:rPr>
            </w:pPr>
            <w:ins w:id="39" w:author="Pakari Arja" w:date="2020-01-31T20:39:00Z">
              <w:r w:rsidRPr="00B31EC0">
                <w:rPr>
                  <w:noProof/>
                  <w:sz w:val="20"/>
                  <w:szCs w:val="20"/>
                </w:rPr>
                <w:t>Kyselyiden käyttötarkoitukset</w:t>
              </w:r>
            </w:ins>
          </w:p>
          <w:p w14:paraId="77F3776C" w14:textId="1AB8905C" w:rsidR="00A325FD" w:rsidRDefault="00A325FD" w:rsidP="00B31EC0">
            <w:pPr>
              <w:ind w:right="227"/>
              <w:rPr>
                <w:ins w:id="40" w:author="Pakari Arja" w:date="2020-02-12T15:28:00Z"/>
                <w:noProof/>
                <w:szCs w:val="20"/>
              </w:rPr>
            </w:pPr>
            <w:ins w:id="41" w:author="Pakari Arja" w:date="2020-02-12T13:45:00Z">
              <w:r>
                <w:rPr>
                  <w:noProof/>
                  <w:szCs w:val="20"/>
                </w:rPr>
                <w:t xml:space="preserve">Tarkennettu lukuihin </w:t>
              </w:r>
            </w:ins>
            <w:ins w:id="42" w:author="Pakari Arja" w:date="2020-02-12T15:27:00Z">
              <w:r w:rsidR="0028053B">
                <w:rPr>
                  <w:noProof/>
                  <w:szCs w:val="20"/>
                </w:rPr>
                <w:t>2 ja 3, että pysyvässä osoitteistokytkennässä</w:t>
              </w:r>
            </w:ins>
            <w:ins w:id="43" w:author="Pakari Arja" w:date="2020-02-12T15:28:00Z">
              <w:r w:rsidR="0028053B">
                <w:rPr>
                  <w:noProof/>
                  <w:szCs w:val="20"/>
                </w:rPr>
                <w:t xml:space="preserve"> Rekisterinpitäjä-tiedoksi asetetaan palvelunjärjestäjän rekisterinpitäjätieto.</w:t>
              </w:r>
            </w:ins>
          </w:p>
          <w:p w14:paraId="3586C99A" w14:textId="77777777" w:rsidR="0028053B" w:rsidRPr="00B31EC0" w:rsidRDefault="0028053B" w:rsidP="00B31EC0">
            <w:pPr>
              <w:ind w:right="227"/>
              <w:rPr>
                <w:ins w:id="44" w:author="Pakari Arja" w:date="2020-02-12T13:45:00Z"/>
                <w:noProof/>
                <w:szCs w:val="20"/>
              </w:rPr>
            </w:pPr>
          </w:p>
          <w:p w14:paraId="3F39EC31" w14:textId="2E49AD11" w:rsidR="00A325FD" w:rsidRPr="00B31EC0" w:rsidRDefault="00A325FD" w:rsidP="00B31EC0">
            <w:pPr>
              <w:ind w:right="227"/>
              <w:rPr>
                <w:ins w:id="45" w:author="Pakari Arja" w:date="2020-01-31T20:52:00Z"/>
                <w:noProof/>
              </w:rPr>
            </w:pPr>
            <w:ins w:id="46" w:author="Pakari Arja" w:date="2020-02-12T13:45:00Z">
              <w:r>
                <w:rPr>
                  <w:rFonts w:cs="Arial"/>
                  <w:noProof/>
                </w:rPr>
                <w:t xml:space="preserve">Kirjattu lukuun </w:t>
              </w:r>
              <w:r>
                <w:rPr>
                  <w:rFonts w:cs="Arial"/>
                  <w:noProof/>
                </w:rPr>
                <w:fldChar w:fldCharType="begin"/>
              </w:r>
              <w:r>
                <w:rPr>
                  <w:rFonts w:cs="Arial"/>
                  <w:noProof/>
                </w:rPr>
                <w:instrText xml:space="preserve"> REF _Ref9256925 \r \h </w:instrText>
              </w:r>
            </w:ins>
            <w:r>
              <w:rPr>
                <w:rFonts w:cs="Arial"/>
                <w:noProof/>
              </w:rPr>
            </w:r>
            <w:ins w:id="47" w:author="Pakari Arja" w:date="2020-02-12T13:45:00Z">
              <w:r>
                <w:rPr>
                  <w:rFonts w:cs="Arial"/>
                  <w:noProof/>
                </w:rPr>
                <w:fldChar w:fldCharType="separate"/>
              </w:r>
              <w:r>
                <w:rPr>
                  <w:rFonts w:cs="Arial"/>
                  <w:noProof/>
                </w:rPr>
                <w:t>3.3.1</w:t>
              </w:r>
              <w:r>
                <w:rPr>
                  <w:rFonts w:cs="Arial"/>
                  <w:noProof/>
                </w:rPr>
                <w:fldChar w:fldCharType="end"/>
              </w:r>
              <w:r>
                <w:rPr>
                  <w:rFonts w:cs="Arial"/>
                  <w:noProof/>
                </w:rPr>
                <w:t xml:space="preserve"> linjaus miten luovutusten hallinnan tietoja voidaan hakea aluejärjestelmiin.</w:t>
              </w:r>
            </w:ins>
          </w:p>
          <w:p w14:paraId="3F9C7CC8" w14:textId="63E672FE" w:rsidR="00946002" w:rsidRPr="00B31EC0" w:rsidRDefault="00946002" w:rsidP="00DC2A1C">
            <w:pPr>
              <w:pStyle w:val="Luettelokappale"/>
              <w:numPr>
                <w:ilvl w:val="0"/>
                <w:numId w:val="0"/>
              </w:numPr>
              <w:ind w:left="360" w:right="227"/>
              <w:rPr>
                <w:ins w:id="48" w:author="Pakari Arja" w:date="2020-01-31T20:52:00Z"/>
                <w:noProof/>
                <w:sz w:val="20"/>
                <w:szCs w:val="20"/>
              </w:rPr>
            </w:pPr>
          </w:p>
          <w:p w14:paraId="53DD1042" w14:textId="77777777" w:rsidR="00966577" w:rsidRPr="00B31EC0" w:rsidRDefault="00793337" w:rsidP="00C01551">
            <w:pPr>
              <w:pStyle w:val="Luettelokappale"/>
              <w:numPr>
                <w:ilvl w:val="0"/>
                <w:numId w:val="0"/>
              </w:numPr>
              <w:ind w:right="227"/>
              <w:rPr>
                <w:ins w:id="49" w:author="Pakari Arja" w:date="2020-02-09T15:13:00Z"/>
                <w:noProof/>
                <w:sz w:val="20"/>
                <w:szCs w:val="20"/>
              </w:rPr>
            </w:pPr>
            <w:ins w:id="50" w:author="Pakari Arja" w:date="2020-02-03T15:26:00Z">
              <w:r w:rsidRPr="00B31EC0">
                <w:rPr>
                  <w:noProof/>
                  <w:sz w:val="20"/>
                  <w:szCs w:val="20"/>
                </w:rPr>
                <w:t xml:space="preserve">Tarkennettu </w:t>
              </w:r>
            </w:ins>
            <w:ins w:id="51" w:author="Pakari Arja" w:date="2020-02-03T15:30:00Z">
              <w:r w:rsidRPr="00B31EC0">
                <w:rPr>
                  <w:noProof/>
                  <w:sz w:val="20"/>
                  <w:szCs w:val="20"/>
                </w:rPr>
                <w:t xml:space="preserve">luvun 6 käsittelysääntöjä: </w:t>
              </w:r>
            </w:ins>
            <w:ins w:id="52" w:author="Pakari Arja" w:date="2020-02-03T15:32:00Z">
              <w:r w:rsidR="0026618A" w:rsidRPr="00B31EC0">
                <w:rPr>
                  <w:noProof/>
                  <w:sz w:val="20"/>
                  <w:szCs w:val="20"/>
                </w:rPr>
                <w:t>voimassa oleva palvelutapahtuma.</w:t>
              </w:r>
            </w:ins>
          </w:p>
          <w:p w14:paraId="08B4981A" w14:textId="77777777" w:rsidR="00220DF9" w:rsidRPr="00B31EC0" w:rsidRDefault="00220DF9" w:rsidP="00C01551">
            <w:pPr>
              <w:pStyle w:val="Luettelokappale"/>
              <w:numPr>
                <w:ilvl w:val="0"/>
                <w:numId w:val="0"/>
              </w:numPr>
              <w:ind w:right="227"/>
              <w:rPr>
                <w:ins w:id="53" w:author="Pakari Arja" w:date="2020-02-09T15:13:00Z"/>
                <w:noProof/>
                <w:sz w:val="20"/>
                <w:szCs w:val="20"/>
              </w:rPr>
            </w:pPr>
          </w:p>
          <w:p w14:paraId="02845759" w14:textId="2B5A815A" w:rsidR="00220DF9" w:rsidRDefault="00220DF9" w:rsidP="00C01551">
            <w:pPr>
              <w:pStyle w:val="Luettelokappale"/>
              <w:numPr>
                <w:ilvl w:val="0"/>
                <w:numId w:val="0"/>
              </w:numPr>
              <w:ind w:right="227"/>
              <w:rPr>
                <w:ins w:id="54" w:author="Rinne Pekka" w:date="2019-05-20T14:49:00Z"/>
                <w:noProof/>
              </w:rPr>
            </w:pPr>
            <w:ins w:id="55" w:author="Pakari Arja" w:date="2020-02-09T15:13:00Z">
              <w:r w:rsidRPr="00B31EC0">
                <w:rPr>
                  <w:noProof/>
                  <w:sz w:val="20"/>
                  <w:szCs w:val="20"/>
                </w:rPr>
                <w:t>Poistettu kuvaus palvelupyynnöstä PP58, joka on Kanta-järjestelmän sisäisessä käytössä.</w:t>
              </w:r>
            </w:ins>
          </w:p>
        </w:tc>
      </w:tr>
    </w:tbl>
    <w:sdt>
      <w:sdtPr>
        <w:rPr>
          <w:rFonts w:ascii="Arial" w:eastAsia="Times New Roman" w:hAnsi="Arial" w:cs="Arial"/>
          <w:b w:val="0"/>
          <w:bCs w:val="0"/>
          <w:color w:val="auto"/>
          <w:sz w:val="20"/>
          <w:szCs w:val="24"/>
          <w:lang w:eastAsia="fi-FI"/>
        </w:rPr>
        <w:id w:val="1216780325"/>
        <w:docPartObj>
          <w:docPartGallery w:val="Table of Contents"/>
          <w:docPartUnique/>
        </w:docPartObj>
      </w:sdtPr>
      <w:sdtEndPr/>
      <w:sdtContent>
        <w:p w14:paraId="6B1B1793" w14:textId="77777777" w:rsidR="00A649AB" w:rsidRPr="00547491" w:rsidRDefault="00A649AB">
          <w:pPr>
            <w:pStyle w:val="Sisllysluettelonotsikko"/>
            <w:rPr>
              <w:rFonts w:ascii="Arial" w:hAnsi="Arial" w:cs="Arial"/>
            </w:rPr>
          </w:pPr>
          <w:r w:rsidRPr="00547491">
            <w:rPr>
              <w:rFonts w:ascii="Arial" w:hAnsi="Arial" w:cs="Arial"/>
            </w:rPr>
            <w:t>Sisällysluettelo</w:t>
          </w:r>
        </w:p>
        <w:p w14:paraId="721A9316" w14:textId="3CDB750E" w:rsidR="001C1CE2" w:rsidRDefault="00A649AB">
          <w:pPr>
            <w:pStyle w:val="Sisluet1"/>
            <w:tabs>
              <w:tab w:val="left" w:pos="400"/>
              <w:tab w:val="right" w:leader="dot" w:pos="9628"/>
            </w:tabs>
            <w:rPr>
              <w:ins w:id="56" w:author="Pakari Arja" w:date="2020-03-05T08:23:00Z"/>
              <w:rFonts w:asciiTheme="minorHAnsi" w:eastAsiaTheme="minorEastAsia" w:hAnsiTheme="minorHAnsi" w:cstheme="minorBidi"/>
              <w:noProof/>
              <w:sz w:val="22"/>
              <w:szCs w:val="22"/>
            </w:rPr>
          </w:pPr>
          <w:r w:rsidRPr="00352BC4">
            <w:rPr>
              <w:rFonts w:cs="Arial"/>
            </w:rPr>
            <w:fldChar w:fldCharType="begin"/>
          </w:r>
          <w:r w:rsidRPr="00547491">
            <w:rPr>
              <w:rFonts w:cs="Arial"/>
            </w:rPr>
            <w:instrText xml:space="preserve"> TOC \o "1-3" \h \z \u </w:instrText>
          </w:r>
          <w:r w:rsidRPr="00352BC4">
            <w:rPr>
              <w:rFonts w:cs="Arial"/>
            </w:rPr>
            <w:fldChar w:fldCharType="separate"/>
          </w:r>
          <w:ins w:id="57" w:author="Pakari Arja" w:date="2020-03-05T08:23:00Z">
            <w:r w:rsidR="001C1CE2" w:rsidRPr="00561BDB">
              <w:rPr>
                <w:rStyle w:val="Hyperlinkki"/>
                <w:noProof/>
              </w:rPr>
              <w:fldChar w:fldCharType="begin"/>
            </w:r>
            <w:r w:rsidR="001C1CE2" w:rsidRPr="00561BDB">
              <w:rPr>
                <w:rStyle w:val="Hyperlinkki"/>
                <w:noProof/>
              </w:rPr>
              <w:instrText xml:space="preserve"> </w:instrText>
            </w:r>
            <w:r w:rsidR="001C1CE2">
              <w:rPr>
                <w:noProof/>
              </w:rPr>
              <w:instrText>HYPERLINK \l "_Toc34289016"</w:instrText>
            </w:r>
            <w:r w:rsidR="001C1CE2" w:rsidRPr="00561BDB">
              <w:rPr>
                <w:rStyle w:val="Hyperlinkki"/>
                <w:noProof/>
              </w:rPr>
              <w:instrText xml:space="preserve"> </w:instrText>
            </w:r>
            <w:r w:rsidR="001C1CE2" w:rsidRPr="00561BDB">
              <w:rPr>
                <w:rStyle w:val="Hyperlinkki"/>
                <w:noProof/>
              </w:rPr>
            </w:r>
            <w:r w:rsidR="001C1CE2" w:rsidRPr="00561BDB">
              <w:rPr>
                <w:rStyle w:val="Hyperlinkki"/>
                <w:noProof/>
              </w:rPr>
              <w:fldChar w:fldCharType="separate"/>
            </w:r>
            <w:r w:rsidR="001C1CE2" w:rsidRPr="00561BDB">
              <w:rPr>
                <w:rStyle w:val="Hyperlinkki"/>
                <w:rFonts w:cs="Arial"/>
                <w:noProof/>
              </w:rPr>
              <w:t>1</w:t>
            </w:r>
            <w:r w:rsidR="001C1CE2">
              <w:rPr>
                <w:rFonts w:asciiTheme="minorHAnsi" w:eastAsiaTheme="minorEastAsia" w:hAnsiTheme="minorHAnsi" w:cstheme="minorBidi"/>
                <w:noProof/>
                <w:sz w:val="22"/>
                <w:szCs w:val="22"/>
              </w:rPr>
              <w:tab/>
            </w:r>
            <w:r w:rsidR="001C1CE2" w:rsidRPr="00561BDB">
              <w:rPr>
                <w:rStyle w:val="Hyperlinkki"/>
                <w:rFonts w:cs="Arial"/>
                <w:noProof/>
              </w:rPr>
              <w:t>Yleistä</w:t>
            </w:r>
            <w:r w:rsidR="001C1CE2">
              <w:rPr>
                <w:noProof/>
                <w:webHidden/>
              </w:rPr>
              <w:tab/>
            </w:r>
            <w:r w:rsidR="001C1CE2">
              <w:rPr>
                <w:noProof/>
                <w:webHidden/>
              </w:rPr>
              <w:fldChar w:fldCharType="begin"/>
            </w:r>
            <w:r w:rsidR="001C1CE2">
              <w:rPr>
                <w:noProof/>
                <w:webHidden/>
              </w:rPr>
              <w:instrText xml:space="preserve"> PAGEREF _Toc34289016 \h </w:instrText>
            </w:r>
            <w:r w:rsidR="001C1CE2">
              <w:rPr>
                <w:noProof/>
                <w:webHidden/>
              </w:rPr>
            </w:r>
          </w:ins>
          <w:r w:rsidR="001C1CE2">
            <w:rPr>
              <w:noProof/>
              <w:webHidden/>
            </w:rPr>
            <w:fldChar w:fldCharType="separate"/>
          </w:r>
          <w:ins w:id="58" w:author="Pakari Arja" w:date="2020-03-05T08:23:00Z">
            <w:r w:rsidR="001C1CE2">
              <w:rPr>
                <w:noProof/>
                <w:webHidden/>
              </w:rPr>
              <w:t>6</w:t>
            </w:r>
            <w:r w:rsidR="001C1CE2">
              <w:rPr>
                <w:noProof/>
                <w:webHidden/>
              </w:rPr>
              <w:fldChar w:fldCharType="end"/>
            </w:r>
            <w:r w:rsidR="001C1CE2" w:rsidRPr="00561BDB">
              <w:rPr>
                <w:rStyle w:val="Hyperlinkki"/>
                <w:noProof/>
              </w:rPr>
              <w:fldChar w:fldCharType="end"/>
            </w:r>
          </w:ins>
        </w:p>
        <w:p w14:paraId="0089AC9B" w14:textId="3F7871D7" w:rsidR="001C1CE2" w:rsidRDefault="001C1CE2">
          <w:pPr>
            <w:pStyle w:val="Sisluet2"/>
            <w:tabs>
              <w:tab w:val="left" w:pos="880"/>
              <w:tab w:val="right" w:leader="dot" w:pos="9628"/>
            </w:tabs>
            <w:rPr>
              <w:ins w:id="59" w:author="Pakari Arja" w:date="2020-03-05T08:23:00Z"/>
              <w:rFonts w:asciiTheme="minorHAnsi" w:eastAsiaTheme="minorEastAsia" w:hAnsiTheme="minorHAnsi" w:cstheme="minorBidi"/>
              <w:noProof/>
              <w:sz w:val="22"/>
              <w:szCs w:val="22"/>
            </w:rPr>
          </w:pPr>
          <w:ins w:id="60"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"_Toc34289017"</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noProof/>
              </w:rPr>
              <w:t>1.1</w:t>
            </w:r>
            <w:r>
              <w:rPr>
                <w:rFonts w:asciiTheme="minorHAnsi" w:eastAsiaTheme="minorEastAsia" w:hAnsiTheme="minorHAnsi" w:cstheme="minorBidi"/>
                <w:noProof/>
                <w:sz w:val="22"/>
                <w:szCs w:val="22"/>
              </w:rPr>
              <w:tab/>
            </w:r>
            <w:r w:rsidRPr="00561BDB">
              <w:rPr>
                <w:rStyle w:val="Hyperlinkki"/>
                <w:noProof/>
              </w:rPr>
              <w:t>Dokumentissa käytetyt käsitteet</w:t>
            </w:r>
            <w:r>
              <w:rPr>
                <w:noProof/>
                <w:webHidden/>
              </w:rPr>
              <w:tab/>
            </w:r>
            <w:r>
              <w:rPr>
                <w:noProof/>
                <w:webHidden/>
              </w:rPr>
              <w:fldChar w:fldCharType="begin"/>
            </w:r>
            <w:r>
              <w:rPr>
                <w:noProof/>
                <w:webHidden/>
              </w:rPr>
              <w:instrText xml:space="preserve"> PAGEREF _Toc34289017 \h </w:instrText>
            </w:r>
            <w:r>
              <w:rPr>
                <w:noProof/>
                <w:webHidden/>
              </w:rPr>
            </w:r>
          </w:ins>
          <w:r>
            <w:rPr>
              <w:noProof/>
              <w:webHidden/>
            </w:rPr>
            <w:fldChar w:fldCharType="separate"/>
          </w:r>
          <w:ins w:id="61" w:author="Pakari Arja" w:date="2020-03-05T08:23:00Z">
            <w:r>
              <w:rPr>
                <w:noProof/>
                <w:webHidden/>
              </w:rPr>
              <w:t>6</w:t>
            </w:r>
            <w:r>
              <w:rPr>
                <w:noProof/>
                <w:webHidden/>
              </w:rPr>
              <w:fldChar w:fldCharType="end"/>
            </w:r>
            <w:r w:rsidRPr="00561BDB">
              <w:rPr>
                <w:rStyle w:val="Hyperlinkki"/>
                <w:noProof/>
              </w:rPr>
              <w:fldChar w:fldCharType="end"/>
            </w:r>
          </w:ins>
        </w:p>
        <w:p w14:paraId="3CAF624B" w14:textId="29609786" w:rsidR="001C1CE2" w:rsidRDefault="001C1CE2">
          <w:pPr>
            <w:pStyle w:val="Sisluet2"/>
            <w:tabs>
              <w:tab w:val="left" w:pos="880"/>
              <w:tab w:val="right" w:leader="dot" w:pos="9628"/>
            </w:tabs>
            <w:rPr>
              <w:ins w:id="62" w:author="Pakari Arja" w:date="2020-03-05T08:23:00Z"/>
              <w:rFonts w:asciiTheme="minorHAnsi" w:eastAsiaTheme="minorEastAsia" w:hAnsiTheme="minorHAnsi" w:cstheme="minorBidi"/>
              <w:noProof/>
              <w:sz w:val="22"/>
              <w:szCs w:val="22"/>
            </w:rPr>
          </w:pPr>
          <w:ins w:id="63"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"_Toc34289018"</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noProof/>
              </w:rPr>
              <w:t>1.2</w:t>
            </w:r>
            <w:r>
              <w:rPr>
                <w:rFonts w:asciiTheme="minorHAnsi" w:eastAsiaTheme="minorEastAsia" w:hAnsiTheme="minorHAnsi" w:cstheme="minorBidi"/>
                <w:noProof/>
                <w:sz w:val="22"/>
                <w:szCs w:val="22"/>
              </w:rPr>
              <w:tab/>
            </w:r>
            <w:r w:rsidRPr="00561BDB">
              <w:rPr>
                <w:rStyle w:val="Hyperlinkki"/>
                <w:noProof/>
              </w:rPr>
              <w:t>Kyselyiden käyttötarkoitukset</w:t>
            </w:r>
            <w:r>
              <w:rPr>
                <w:noProof/>
                <w:webHidden/>
              </w:rPr>
              <w:tab/>
            </w:r>
            <w:r>
              <w:rPr>
                <w:noProof/>
                <w:webHidden/>
              </w:rPr>
              <w:fldChar w:fldCharType="begin"/>
            </w:r>
            <w:r>
              <w:rPr>
                <w:noProof/>
                <w:webHidden/>
              </w:rPr>
              <w:instrText xml:space="preserve"> PAGEREF _Toc34289018 \h </w:instrText>
            </w:r>
            <w:r>
              <w:rPr>
                <w:noProof/>
                <w:webHidden/>
              </w:rPr>
            </w:r>
          </w:ins>
          <w:r>
            <w:rPr>
              <w:noProof/>
              <w:webHidden/>
            </w:rPr>
            <w:fldChar w:fldCharType="separate"/>
          </w:r>
          <w:ins w:id="64" w:author="Pakari Arja" w:date="2020-03-05T08:23:00Z">
            <w:r>
              <w:rPr>
                <w:noProof/>
                <w:webHidden/>
              </w:rPr>
              <w:t>7</w:t>
            </w:r>
            <w:r>
              <w:rPr>
                <w:noProof/>
                <w:webHidden/>
              </w:rPr>
              <w:fldChar w:fldCharType="end"/>
            </w:r>
            <w:r w:rsidRPr="00561BDB">
              <w:rPr>
                <w:rStyle w:val="Hyperlinkki"/>
                <w:noProof/>
              </w:rPr>
              <w:fldChar w:fldCharType="end"/>
            </w:r>
          </w:ins>
        </w:p>
        <w:p w14:paraId="2F5AA2A0" w14:textId="752421A5" w:rsidR="001C1CE2" w:rsidRDefault="001C1CE2">
          <w:pPr>
            <w:pStyle w:val="Sisluet1"/>
            <w:tabs>
              <w:tab w:val="left" w:pos="400"/>
              <w:tab w:val="right" w:leader="dot" w:pos="9628"/>
            </w:tabs>
            <w:rPr>
              <w:ins w:id="65" w:author="Pakari Arja" w:date="2020-03-05T08:23:00Z"/>
              <w:rFonts w:asciiTheme="minorHAnsi" w:eastAsiaTheme="minorEastAsia" w:hAnsiTheme="minorHAnsi" w:cstheme="minorBidi"/>
              <w:noProof/>
              <w:sz w:val="22"/>
              <w:szCs w:val="22"/>
            </w:rPr>
          </w:pPr>
          <w:ins w:id="66"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"_Toc34289019"</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2</w:t>
            </w:r>
            <w:r>
              <w:rPr>
                <w:rFonts w:asciiTheme="minorHAnsi" w:eastAsiaTheme="minorEastAsia" w:hAnsiTheme="minorHAnsi" w:cstheme="minorBidi"/>
                <w:noProof/>
                <w:sz w:val="22"/>
                <w:szCs w:val="22"/>
              </w:rPr>
              <w:tab/>
            </w:r>
            <w:r w:rsidRPr="00561BDB">
              <w:rPr>
                <w:rStyle w:val="Hyperlinkki"/>
                <w:rFonts w:cs="Arial"/>
                <w:noProof/>
              </w:rPr>
              <w:t>Luovutuslupapyyntö PP51 (järjestelmä)</w:t>
            </w:r>
            <w:r>
              <w:rPr>
                <w:noProof/>
                <w:webHidden/>
              </w:rPr>
              <w:tab/>
            </w:r>
            <w:r>
              <w:rPr>
                <w:noProof/>
                <w:webHidden/>
              </w:rPr>
              <w:fldChar w:fldCharType="begin"/>
            </w:r>
            <w:r>
              <w:rPr>
                <w:noProof/>
                <w:webHidden/>
              </w:rPr>
              <w:instrText xml:space="preserve"> PAGEREF _Toc34289019 \h </w:instrText>
            </w:r>
            <w:r>
              <w:rPr>
                <w:noProof/>
                <w:webHidden/>
              </w:rPr>
            </w:r>
          </w:ins>
          <w:r>
            <w:rPr>
              <w:noProof/>
              <w:webHidden/>
            </w:rPr>
            <w:fldChar w:fldCharType="separate"/>
          </w:r>
          <w:ins w:id="67" w:author="Pakari Arja" w:date="2020-03-05T08:23:00Z">
            <w:r>
              <w:rPr>
                <w:noProof/>
                <w:webHidden/>
              </w:rPr>
              <w:t>9</w:t>
            </w:r>
            <w:r>
              <w:rPr>
                <w:noProof/>
                <w:webHidden/>
              </w:rPr>
              <w:fldChar w:fldCharType="end"/>
            </w:r>
            <w:r w:rsidRPr="00561BDB">
              <w:rPr>
                <w:rStyle w:val="Hyperlinkki"/>
                <w:noProof/>
              </w:rPr>
              <w:fldChar w:fldCharType="end"/>
            </w:r>
          </w:ins>
        </w:p>
        <w:p w14:paraId="431DAF17" w14:textId="79FA442D" w:rsidR="001C1CE2" w:rsidRDefault="001C1CE2">
          <w:pPr>
            <w:pStyle w:val="Sisluet2"/>
            <w:tabs>
              <w:tab w:val="left" w:pos="880"/>
              <w:tab w:val="right" w:leader="dot" w:pos="9628"/>
            </w:tabs>
            <w:rPr>
              <w:ins w:id="68" w:author="Pakari Arja" w:date="2020-03-05T08:23:00Z"/>
              <w:rFonts w:asciiTheme="minorHAnsi" w:eastAsiaTheme="minorEastAsia" w:hAnsiTheme="minorHAnsi" w:cstheme="minorBidi"/>
              <w:noProof/>
              <w:sz w:val="22"/>
              <w:szCs w:val="22"/>
            </w:rPr>
          </w:pPr>
          <w:ins w:id="69"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"_Toc34289020"</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2.1</w:t>
            </w:r>
            <w:r>
              <w:rPr>
                <w:rFonts w:asciiTheme="minorHAnsi" w:eastAsiaTheme="minorEastAsia" w:hAnsiTheme="minorHAnsi" w:cstheme="minorBidi"/>
                <w:noProof/>
                <w:sz w:val="22"/>
                <w:szCs w:val="22"/>
              </w:rPr>
              <w:tab/>
            </w:r>
            <w:r w:rsidRPr="00561BDB">
              <w:rPr>
                <w:rStyle w:val="Hyperlinkki"/>
                <w:rFonts w:cs="Arial"/>
                <w:noProof/>
              </w:rPr>
              <w:t>Liiketoimintalogiikan kuvaus (haku - vastaus)</w:t>
            </w:r>
            <w:r>
              <w:rPr>
                <w:noProof/>
                <w:webHidden/>
              </w:rPr>
              <w:tab/>
            </w:r>
            <w:r>
              <w:rPr>
                <w:noProof/>
                <w:webHidden/>
              </w:rPr>
              <w:fldChar w:fldCharType="begin"/>
            </w:r>
            <w:r>
              <w:rPr>
                <w:noProof/>
                <w:webHidden/>
              </w:rPr>
              <w:instrText xml:space="preserve"> PAGEREF _Toc34289020 \h </w:instrText>
            </w:r>
            <w:r>
              <w:rPr>
                <w:noProof/>
                <w:webHidden/>
              </w:rPr>
            </w:r>
          </w:ins>
          <w:r>
            <w:rPr>
              <w:noProof/>
              <w:webHidden/>
            </w:rPr>
            <w:fldChar w:fldCharType="separate"/>
          </w:r>
          <w:ins w:id="70" w:author="Pakari Arja" w:date="2020-03-05T08:23:00Z">
            <w:r>
              <w:rPr>
                <w:noProof/>
                <w:webHidden/>
              </w:rPr>
              <w:t>9</w:t>
            </w:r>
            <w:r>
              <w:rPr>
                <w:noProof/>
                <w:webHidden/>
              </w:rPr>
              <w:fldChar w:fldCharType="end"/>
            </w:r>
            <w:r w:rsidRPr="00561BDB">
              <w:rPr>
                <w:rStyle w:val="Hyperlinkki"/>
                <w:noProof/>
              </w:rPr>
              <w:fldChar w:fldCharType="end"/>
            </w:r>
          </w:ins>
        </w:p>
        <w:p w14:paraId="64D2CC76" w14:textId="6CF6E601" w:rsidR="001C1CE2" w:rsidRDefault="001C1CE2">
          <w:pPr>
            <w:pStyle w:val="Sisluet2"/>
            <w:tabs>
              <w:tab w:val="left" w:pos="880"/>
              <w:tab w:val="right" w:leader="dot" w:pos="9628"/>
            </w:tabs>
            <w:rPr>
              <w:ins w:id="71" w:author="Pakari Arja" w:date="2020-03-05T08:23:00Z"/>
              <w:rFonts w:asciiTheme="minorHAnsi" w:eastAsiaTheme="minorEastAsia" w:hAnsiTheme="minorHAnsi" w:cstheme="minorBidi"/>
              <w:noProof/>
              <w:sz w:val="22"/>
              <w:szCs w:val="22"/>
            </w:rPr>
          </w:pPr>
          <w:ins w:id="72"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"_Toc34289021"</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2.2</w:t>
            </w:r>
            <w:r>
              <w:rPr>
                <w:rFonts w:asciiTheme="minorHAnsi" w:eastAsiaTheme="minorEastAsia" w:hAnsiTheme="minorHAnsi" w:cstheme="minorBidi"/>
                <w:noProof/>
                <w:sz w:val="22"/>
                <w:szCs w:val="22"/>
              </w:rPr>
              <w:tab/>
            </w:r>
            <w:r w:rsidRPr="00561BDB">
              <w:rPr>
                <w:rStyle w:val="Hyperlinkki"/>
                <w:rFonts w:cs="Arial"/>
                <w:noProof/>
              </w:rPr>
              <w:t>Tietosisältö</w:t>
            </w:r>
            <w:r>
              <w:rPr>
                <w:noProof/>
                <w:webHidden/>
              </w:rPr>
              <w:tab/>
            </w:r>
            <w:r>
              <w:rPr>
                <w:noProof/>
                <w:webHidden/>
              </w:rPr>
              <w:fldChar w:fldCharType="begin"/>
            </w:r>
            <w:r>
              <w:rPr>
                <w:noProof/>
                <w:webHidden/>
              </w:rPr>
              <w:instrText xml:space="preserve"> PAGEREF _Toc34289021 \h </w:instrText>
            </w:r>
            <w:r>
              <w:rPr>
                <w:noProof/>
                <w:webHidden/>
              </w:rPr>
            </w:r>
          </w:ins>
          <w:r>
            <w:rPr>
              <w:noProof/>
              <w:webHidden/>
            </w:rPr>
            <w:fldChar w:fldCharType="separate"/>
          </w:r>
          <w:ins w:id="73" w:author="Pakari Arja" w:date="2020-03-05T08:23:00Z">
            <w:r>
              <w:rPr>
                <w:noProof/>
                <w:webHidden/>
              </w:rPr>
              <w:t>9</w:t>
            </w:r>
            <w:r>
              <w:rPr>
                <w:noProof/>
                <w:webHidden/>
              </w:rPr>
              <w:fldChar w:fldCharType="end"/>
            </w:r>
            <w:r w:rsidRPr="00561BDB">
              <w:rPr>
                <w:rStyle w:val="Hyperlinkki"/>
                <w:noProof/>
              </w:rPr>
              <w:fldChar w:fldCharType="end"/>
            </w:r>
          </w:ins>
        </w:p>
        <w:p w14:paraId="05FAB32C" w14:textId="1ED43E65" w:rsidR="001C1CE2" w:rsidRDefault="001C1CE2">
          <w:pPr>
            <w:pStyle w:val="Sisluet3"/>
            <w:tabs>
              <w:tab w:val="left" w:pos="1100"/>
              <w:tab w:val="right" w:leader="dot" w:pos="9628"/>
            </w:tabs>
            <w:rPr>
              <w:ins w:id="74" w:author="Pakari Arja" w:date="2020-03-05T08:23:00Z"/>
              <w:rFonts w:asciiTheme="minorHAnsi" w:eastAsiaTheme="minorEastAsia" w:hAnsiTheme="minorHAnsi" w:cstheme="minorBidi"/>
              <w:noProof/>
              <w:sz w:val="22"/>
              <w:szCs w:val="22"/>
            </w:rPr>
          </w:pPr>
          <w:ins w:id="75"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"_Toc34289022"</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2.2.1</w:t>
            </w:r>
            <w:r>
              <w:rPr>
                <w:rFonts w:asciiTheme="minorHAnsi" w:eastAsiaTheme="minorEastAsia" w:hAnsiTheme="minorHAnsi" w:cstheme="minorBidi"/>
                <w:noProof/>
                <w:sz w:val="22"/>
                <w:szCs w:val="22"/>
              </w:rPr>
              <w:tab/>
            </w:r>
            <w:r w:rsidRPr="00561BDB">
              <w:rPr>
                <w:rStyle w:val="Hyperlinkki"/>
                <w:rFonts w:cs="Arial"/>
                <w:noProof/>
              </w:rPr>
              <w:t>Pyyntösanoman rakenne</w:t>
            </w:r>
            <w:r>
              <w:rPr>
                <w:noProof/>
                <w:webHidden/>
              </w:rPr>
              <w:tab/>
            </w:r>
            <w:r>
              <w:rPr>
                <w:noProof/>
                <w:webHidden/>
              </w:rPr>
              <w:fldChar w:fldCharType="begin"/>
            </w:r>
            <w:r>
              <w:rPr>
                <w:noProof/>
                <w:webHidden/>
              </w:rPr>
              <w:instrText xml:space="preserve"> PAGEREF _Toc34289022 \h </w:instrText>
            </w:r>
            <w:r>
              <w:rPr>
                <w:noProof/>
                <w:webHidden/>
              </w:rPr>
            </w:r>
          </w:ins>
          <w:r>
            <w:rPr>
              <w:noProof/>
              <w:webHidden/>
            </w:rPr>
            <w:fldChar w:fldCharType="separate"/>
          </w:r>
          <w:ins w:id="76" w:author="Pakari Arja" w:date="2020-03-05T08:23:00Z">
            <w:r>
              <w:rPr>
                <w:noProof/>
                <w:webHidden/>
              </w:rPr>
              <w:t>10</w:t>
            </w:r>
            <w:r>
              <w:rPr>
                <w:noProof/>
                <w:webHidden/>
              </w:rPr>
              <w:fldChar w:fldCharType="end"/>
            </w:r>
            <w:r w:rsidRPr="00561BDB">
              <w:rPr>
                <w:rStyle w:val="Hyperlinkki"/>
                <w:noProof/>
              </w:rPr>
              <w:fldChar w:fldCharType="end"/>
            </w:r>
          </w:ins>
        </w:p>
        <w:p w14:paraId="7DB84C76" w14:textId="782555ED" w:rsidR="001C1CE2" w:rsidRDefault="001C1CE2">
          <w:pPr>
            <w:pStyle w:val="Sisluet3"/>
            <w:tabs>
              <w:tab w:val="left" w:pos="1100"/>
              <w:tab w:val="right" w:leader="dot" w:pos="9628"/>
            </w:tabs>
            <w:rPr>
              <w:ins w:id="77" w:author="Pakari Arja" w:date="2020-03-05T08:23:00Z"/>
              <w:rFonts w:asciiTheme="minorHAnsi" w:eastAsiaTheme="minorEastAsia" w:hAnsiTheme="minorHAnsi" w:cstheme="minorBidi"/>
              <w:noProof/>
              <w:sz w:val="22"/>
              <w:szCs w:val="22"/>
            </w:rPr>
          </w:pPr>
          <w:ins w:id="78"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"_Toc34289023"</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2.2.2</w:t>
            </w:r>
            <w:r>
              <w:rPr>
                <w:rFonts w:asciiTheme="minorHAnsi" w:eastAsiaTheme="minorEastAsia" w:hAnsiTheme="minorHAnsi" w:cstheme="minorBidi"/>
                <w:noProof/>
                <w:sz w:val="22"/>
                <w:szCs w:val="22"/>
              </w:rPr>
              <w:tab/>
            </w:r>
            <w:r w:rsidRPr="00561BDB">
              <w:rPr>
                <w:rStyle w:val="Hyperlinkki"/>
                <w:rFonts w:cs="Arial"/>
                <w:noProof/>
              </w:rPr>
              <w:t>Vastaussanoman rakenne</w:t>
            </w:r>
            <w:r>
              <w:rPr>
                <w:noProof/>
                <w:webHidden/>
              </w:rPr>
              <w:tab/>
            </w:r>
            <w:r>
              <w:rPr>
                <w:noProof/>
                <w:webHidden/>
              </w:rPr>
              <w:fldChar w:fldCharType="begin"/>
            </w:r>
            <w:r>
              <w:rPr>
                <w:noProof/>
                <w:webHidden/>
              </w:rPr>
              <w:instrText xml:space="preserve"> PAGEREF _Toc34289023 \h </w:instrText>
            </w:r>
            <w:r>
              <w:rPr>
                <w:noProof/>
                <w:webHidden/>
              </w:rPr>
            </w:r>
          </w:ins>
          <w:r>
            <w:rPr>
              <w:noProof/>
              <w:webHidden/>
            </w:rPr>
            <w:fldChar w:fldCharType="separate"/>
          </w:r>
          <w:ins w:id="79" w:author="Pakari Arja" w:date="2020-03-05T08:23:00Z">
            <w:r>
              <w:rPr>
                <w:noProof/>
                <w:webHidden/>
              </w:rPr>
              <w:t>11</w:t>
            </w:r>
            <w:r>
              <w:rPr>
                <w:noProof/>
                <w:webHidden/>
              </w:rPr>
              <w:fldChar w:fldCharType="end"/>
            </w:r>
            <w:r w:rsidRPr="00561BDB">
              <w:rPr>
                <w:rStyle w:val="Hyperlinkki"/>
                <w:noProof/>
              </w:rPr>
              <w:fldChar w:fldCharType="end"/>
            </w:r>
          </w:ins>
        </w:p>
        <w:p w14:paraId="225A54E3" w14:textId="02B3F951" w:rsidR="001C1CE2" w:rsidRDefault="001C1CE2">
          <w:pPr>
            <w:pStyle w:val="Sisluet2"/>
            <w:tabs>
              <w:tab w:val="left" w:pos="880"/>
              <w:tab w:val="right" w:leader="dot" w:pos="9628"/>
            </w:tabs>
            <w:rPr>
              <w:ins w:id="80" w:author="Pakari Arja" w:date="2020-03-05T08:23:00Z"/>
              <w:rFonts w:asciiTheme="minorHAnsi" w:eastAsiaTheme="minorEastAsia" w:hAnsiTheme="minorHAnsi" w:cstheme="minorBidi"/>
              <w:noProof/>
              <w:sz w:val="22"/>
              <w:szCs w:val="22"/>
            </w:rPr>
          </w:pPr>
          <w:ins w:id="81"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"_Toc34289024"</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2.3</w:t>
            </w:r>
            <w:r>
              <w:rPr>
                <w:rFonts w:asciiTheme="minorHAnsi" w:eastAsiaTheme="minorEastAsia" w:hAnsiTheme="minorHAnsi" w:cstheme="minorBidi"/>
                <w:noProof/>
                <w:sz w:val="22"/>
                <w:szCs w:val="22"/>
              </w:rPr>
              <w:tab/>
            </w:r>
            <w:r w:rsidRPr="00561BDB">
              <w:rPr>
                <w:rStyle w:val="Hyperlinkki"/>
                <w:rFonts w:cs="Arial"/>
                <w:noProof/>
              </w:rPr>
              <w:t>Pääsynhallinta</w:t>
            </w:r>
            <w:r>
              <w:rPr>
                <w:noProof/>
                <w:webHidden/>
              </w:rPr>
              <w:tab/>
            </w:r>
            <w:r>
              <w:rPr>
                <w:noProof/>
                <w:webHidden/>
              </w:rPr>
              <w:fldChar w:fldCharType="begin"/>
            </w:r>
            <w:r>
              <w:rPr>
                <w:noProof/>
                <w:webHidden/>
              </w:rPr>
              <w:instrText xml:space="preserve"> PAGEREF _Toc34289024 \h </w:instrText>
            </w:r>
            <w:r>
              <w:rPr>
                <w:noProof/>
                <w:webHidden/>
              </w:rPr>
            </w:r>
          </w:ins>
          <w:r>
            <w:rPr>
              <w:noProof/>
              <w:webHidden/>
            </w:rPr>
            <w:fldChar w:fldCharType="separate"/>
          </w:r>
          <w:ins w:id="82" w:author="Pakari Arja" w:date="2020-03-05T08:23:00Z">
            <w:r>
              <w:rPr>
                <w:noProof/>
                <w:webHidden/>
              </w:rPr>
              <w:t>11</w:t>
            </w:r>
            <w:r>
              <w:rPr>
                <w:noProof/>
                <w:webHidden/>
              </w:rPr>
              <w:fldChar w:fldCharType="end"/>
            </w:r>
            <w:r w:rsidRPr="00561BDB">
              <w:rPr>
                <w:rStyle w:val="Hyperlinkki"/>
                <w:noProof/>
              </w:rPr>
              <w:fldChar w:fldCharType="end"/>
            </w:r>
          </w:ins>
        </w:p>
        <w:p w14:paraId="7E77526A" w14:textId="3D5EC83B" w:rsidR="001C1CE2" w:rsidRDefault="001C1CE2">
          <w:pPr>
            <w:pStyle w:val="Sisluet3"/>
            <w:tabs>
              <w:tab w:val="left" w:pos="1100"/>
              <w:tab w:val="right" w:leader="dot" w:pos="9628"/>
            </w:tabs>
            <w:rPr>
              <w:ins w:id="83" w:author="Pakari Arja" w:date="2020-03-05T08:23:00Z"/>
              <w:rFonts w:asciiTheme="minorHAnsi" w:eastAsiaTheme="minorEastAsia" w:hAnsiTheme="minorHAnsi" w:cstheme="minorBidi"/>
              <w:noProof/>
              <w:sz w:val="22"/>
              <w:szCs w:val="22"/>
            </w:rPr>
          </w:pPr>
          <w:ins w:id="84"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"_Toc34289025"</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2.3.1</w:t>
            </w:r>
            <w:r>
              <w:rPr>
                <w:rFonts w:asciiTheme="minorHAnsi" w:eastAsiaTheme="minorEastAsia" w:hAnsiTheme="minorHAnsi" w:cstheme="minorBidi"/>
                <w:noProof/>
                <w:sz w:val="22"/>
                <w:szCs w:val="22"/>
              </w:rPr>
              <w:tab/>
            </w:r>
            <w:r w:rsidRPr="00561BDB">
              <w:rPr>
                <w:rStyle w:val="Hyperlinkki"/>
                <w:rFonts w:cs="Arial"/>
                <w:noProof/>
              </w:rPr>
              <w:t>Normaalitilanne</w:t>
            </w:r>
            <w:r>
              <w:rPr>
                <w:noProof/>
                <w:webHidden/>
              </w:rPr>
              <w:tab/>
            </w:r>
            <w:r>
              <w:rPr>
                <w:noProof/>
                <w:webHidden/>
              </w:rPr>
              <w:fldChar w:fldCharType="begin"/>
            </w:r>
            <w:r>
              <w:rPr>
                <w:noProof/>
                <w:webHidden/>
              </w:rPr>
              <w:instrText xml:space="preserve"> PAGEREF _Toc34289025 \h </w:instrText>
            </w:r>
            <w:r>
              <w:rPr>
                <w:noProof/>
                <w:webHidden/>
              </w:rPr>
            </w:r>
          </w:ins>
          <w:r>
            <w:rPr>
              <w:noProof/>
              <w:webHidden/>
            </w:rPr>
            <w:fldChar w:fldCharType="separate"/>
          </w:r>
          <w:ins w:id="85" w:author="Pakari Arja" w:date="2020-03-05T08:23:00Z">
            <w:r>
              <w:rPr>
                <w:noProof/>
                <w:webHidden/>
              </w:rPr>
              <w:t>12</w:t>
            </w:r>
            <w:r>
              <w:rPr>
                <w:noProof/>
                <w:webHidden/>
              </w:rPr>
              <w:fldChar w:fldCharType="end"/>
            </w:r>
            <w:r w:rsidRPr="00561BDB">
              <w:rPr>
                <w:rStyle w:val="Hyperlinkki"/>
                <w:noProof/>
              </w:rPr>
              <w:fldChar w:fldCharType="end"/>
            </w:r>
          </w:ins>
        </w:p>
        <w:p w14:paraId="42A1B76D" w14:textId="2529E8B0" w:rsidR="001C1CE2" w:rsidRDefault="001C1CE2">
          <w:pPr>
            <w:pStyle w:val="Sisluet3"/>
            <w:tabs>
              <w:tab w:val="left" w:pos="1100"/>
              <w:tab w:val="right" w:leader="dot" w:pos="9628"/>
            </w:tabs>
            <w:rPr>
              <w:ins w:id="86" w:author="Pakari Arja" w:date="2020-03-05T08:23:00Z"/>
              <w:rFonts w:asciiTheme="minorHAnsi" w:eastAsiaTheme="minorEastAsia" w:hAnsiTheme="minorHAnsi" w:cstheme="minorBidi"/>
              <w:noProof/>
              <w:sz w:val="22"/>
              <w:szCs w:val="22"/>
            </w:rPr>
          </w:pPr>
          <w:ins w:id="87"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"_Toc34289026"</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2.3.2</w:t>
            </w:r>
            <w:r>
              <w:rPr>
                <w:rFonts w:asciiTheme="minorHAnsi" w:eastAsiaTheme="minorEastAsia" w:hAnsiTheme="minorHAnsi" w:cstheme="minorBidi"/>
                <w:noProof/>
                <w:sz w:val="22"/>
                <w:szCs w:val="22"/>
              </w:rPr>
              <w:tab/>
            </w:r>
            <w:r w:rsidRPr="00561BDB">
              <w:rPr>
                <w:rStyle w:val="Hyperlinkki"/>
                <w:rFonts w:cs="Arial"/>
                <w:noProof/>
              </w:rPr>
              <w:t>Pysyvä osoitteistokytkentä</w:t>
            </w:r>
            <w:r>
              <w:rPr>
                <w:noProof/>
                <w:webHidden/>
              </w:rPr>
              <w:tab/>
            </w:r>
            <w:r>
              <w:rPr>
                <w:noProof/>
                <w:webHidden/>
              </w:rPr>
              <w:fldChar w:fldCharType="begin"/>
            </w:r>
            <w:r>
              <w:rPr>
                <w:noProof/>
                <w:webHidden/>
              </w:rPr>
              <w:instrText xml:space="preserve"> PAGEREF _Toc34289026 \h </w:instrText>
            </w:r>
            <w:r>
              <w:rPr>
                <w:noProof/>
                <w:webHidden/>
              </w:rPr>
            </w:r>
          </w:ins>
          <w:r>
            <w:rPr>
              <w:noProof/>
              <w:webHidden/>
            </w:rPr>
            <w:fldChar w:fldCharType="separate"/>
          </w:r>
          <w:ins w:id="88" w:author="Pakari Arja" w:date="2020-03-05T08:23:00Z">
            <w:r>
              <w:rPr>
                <w:noProof/>
                <w:webHidden/>
              </w:rPr>
              <w:t>12</w:t>
            </w:r>
            <w:r>
              <w:rPr>
                <w:noProof/>
                <w:webHidden/>
              </w:rPr>
              <w:fldChar w:fldCharType="end"/>
            </w:r>
            <w:r w:rsidRPr="00561BDB">
              <w:rPr>
                <w:rStyle w:val="Hyperlinkki"/>
                <w:noProof/>
              </w:rPr>
              <w:fldChar w:fldCharType="end"/>
            </w:r>
          </w:ins>
        </w:p>
        <w:p w14:paraId="5106A172" w14:textId="1B12F516" w:rsidR="001C1CE2" w:rsidRDefault="001C1CE2">
          <w:pPr>
            <w:pStyle w:val="Sisluet2"/>
            <w:tabs>
              <w:tab w:val="left" w:pos="880"/>
              <w:tab w:val="right" w:leader="dot" w:pos="9628"/>
            </w:tabs>
            <w:rPr>
              <w:ins w:id="89" w:author="Pakari Arja" w:date="2020-03-05T08:23:00Z"/>
              <w:rFonts w:asciiTheme="minorHAnsi" w:eastAsiaTheme="minorEastAsia" w:hAnsiTheme="minorHAnsi" w:cstheme="minorBidi"/>
              <w:noProof/>
              <w:sz w:val="22"/>
              <w:szCs w:val="22"/>
            </w:rPr>
          </w:pPr>
          <w:ins w:id="90"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"_Toc34289027"</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2.4</w:t>
            </w:r>
            <w:r>
              <w:rPr>
                <w:rFonts w:asciiTheme="minorHAnsi" w:eastAsiaTheme="minorEastAsia" w:hAnsiTheme="minorHAnsi" w:cstheme="minorBidi"/>
                <w:noProof/>
                <w:sz w:val="22"/>
                <w:szCs w:val="22"/>
              </w:rPr>
              <w:tab/>
            </w:r>
            <w:r w:rsidRPr="00561BDB">
              <w:rPr>
                <w:rStyle w:val="Hyperlinkki"/>
                <w:rFonts w:cs="Arial"/>
                <w:noProof/>
              </w:rPr>
              <w:t>Käsittelysäännöt</w:t>
            </w:r>
            <w:r>
              <w:rPr>
                <w:noProof/>
                <w:webHidden/>
              </w:rPr>
              <w:tab/>
            </w:r>
            <w:r>
              <w:rPr>
                <w:noProof/>
                <w:webHidden/>
              </w:rPr>
              <w:fldChar w:fldCharType="begin"/>
            </w:r>
            <w:r>
              <w:rPr>
                <w:noProof/>
                <w:webHidden/>
              </w:rPr>
              <w:instrText xml:space="preserve"> PAGEREF _Toc34289027 \h </w:instrText>
            </w:r>
            <w:r>
              <w:rPr>
                <w:noProof/>
                <w:webHidden/>
              </w:rPr>
            </w:r>
          </w:ins>
          <w:r>
            <w:rPr>
              <w:noProof/>
              <w:webHidden/>
            </w:rPr>
            <w:fldChar w:fldCharType="separate"/>
          </w:r>
          <w:ins w:id="91" w:author="Pakari Arja" w:date="2020-03-05T08:23:00Z">
            <w:r>
              <w:rPr>
                <w:noProof/>
                <w:webHidden/>
              </w:rPr>
              <w:t>12</w:t>
            </w:r>
            <w:r>
              <w:rPr>
                <w:noProof/>
                <w:webHidden/>
              </w:rPr>
              <w:fldChar w:fldCharType="end"/>
            </w:r>
            <w:r w:rsidRPr="00561BDB">
              <w:rPr>
                <w:rStyle w:val="Hyperlinkki"/>
                <w:noProof/>
              </w:rPr>
              <w:fldChar w:fldCharType="end"/>
            </w:r>
          </w:ins>
        </w:p>
        <w:p w14:paraId="066C6BE2" w14:textId="66CF49AE" w:rsidR="001C1CE2" w:rsidRDefault="001C1CE2">
          <w:pPr>
            <w:pStyle w:val="Sisluet3"/>
            <w:tabs>
              <w:tab w:val="left" w:pos="1100"/>
              <w:tab w:val="right" w:leader="dot" w:pos="9628"/>
            </w:tabs>
            <w:rPr>
              <w:ins w:id="92" w:author="Pakari Arja" w:date="2020-03-05T08:23:00Z"/>
              <w:rFonts w:asciiTheme="minorHAnsi" w:eastAsiaTheme="minorEastAsia" w:hAnsiTheme="minorHAnsi" w:cstheme="minorBidi"/>
              <w:noProof/>
              <w:sz w:val="22"/>
              <w:szCs w:val="22"/>
            </w:rPr>
          </w:pPr>
          <w:ins w:id="93"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"_Toc34289028"</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2.4.1</w:t>
            </w:r>
            <w:r>
              <w:rPr>
                <w:rFonts w:asciiTheme="minorHAnsi" w:eastAsiaTheme="minorEastAsia" w:hAnsiTheme="minorHAnsi" w:cstheme="minorBidi"/>
                <w:noProof/>
                <w:sz w:val="22"/>
                <w:szCs w:val="22"/>
              </w:rPr>
              <w:tab/>
            </w:r>
            <w:r w:rsidRPr="00561BDB">
              <w:rPr>
                <w:rStyle w:val="Hyperlinkki"/>
                <w:rFonts w:cs="Arial"/>
                <w:noProof/>
              </w:rPr>
              <w:t>luovutussääntö = "YR" eli yhteisrekisteri</w:t>
            </w:r>
            <w:r>
              <w:rPr>
                <w:noProof/>
                <w:webHidden/>
              </w:rPr>
              <w:tab/>
            </w:r>
            <w:r>
              <w:rPr>
                <w:noProof/>
                <w:webHidden/>
              </w:rPr>
              <w:fldChar w:fldCharType="begin"/>
            </w:r>
            <w:r>
              <w:rPr>
                <w:noProof/>
                <w:webHidden/>
              </w:rPr>
              <w:instrText xml:space="preserve"> PAGEREF _Toc34289028 \h </w:instrText>
            </w:r>
            <w:r>
              <w:rPr>
                <w:noProof/>
                <w:webHidden/>
              </w:rPr>
            </w:r>
          </w:ins>
          <w:r>
            <w:rPr>
              <w:noProof/>
              <w:webHidden/>
            </w:rPr>
            <w:fldChar w:fldCharType="separate"/>
          </w:r>
          <w:ins w:id="94" w:author="Pakari Arja" w:date="2020-03-05T08:23:00Z">
            <w:r>
              <w:rPr>
                <w:noProof/>
                <w:webHidden/>
              </w:rPr>
              <w:t>13</w:t>
            </w:r>
            <w:r>
              <w:rPr>
                <w:noProof/>
                <w:webHidden/>
              </w:rPr>
              <w:fldChar w:fldCharType="end"/>
            </w:r>
            <w:r w:rsidRPr="00561BDB">
              <w:rPr>
                <w:rStyle w:val="Hyperlinkki"/>
                <w:noProof/>
              </w:rPr>
              <w:fldChar w:fldCharType="end"/>
            </w:r>
          </w:ins>
        </w:p>
        <w:p w14:paraId="08736BEF" w14:textId="274EC43E" w:rsidR="001C1CE2" w:rsidRDefault="001C1CE2">
          <w:pPr>
            <w:pStyle w:val="Sisluet3"/>
            <w:tabs>
              <w:tab w:val="left" w:pos="1100"/>
              <w:tab w:val="right" w:leader="dot" w:pos="9628"/>
            </w:tabs>
            <w:rPr>
              <w:ins w:id="95" w:author="Pakari Arja" w:date="2020-03-05T08:23:00Z"/>
              <w:rFonts w:asciiTheme="minorHAnsi" w:eastAsiaTheme="minorEastAsia" w:hAnsiTheme="minorHAnsi" w:cstheme="minorBidi"/>
              <w:noProof/>
              <w:sz w:val="22"/>
              <w:szCs w:val="22"/>
            </w:rPr>
          </w:pPr>
          <w:ins w:id="96"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"_Toc34289029"</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2.4.2</w:t>
            </w:r>
            <w:r>
              <w:rPr>
                <w:rFonts w:asciiTheme="minorHAnsi" w:eastAsiaTheme="minorEastAsia" w:hAnsiTheme="minorHAnsi" w:cstheme="minorBidi"/>
                <w:noProof/>
                <w:sz w:val="22"/>
                <w:szCs w:val="22"/>
              </w:rPr>
              <w:tab/>
            </w:r>
            <w:r w:rsidRPr="00561BDB">
              <w:rPr>
                <w:rStyle w:val="Hyperlinkki"/>
                <w:rFonts w:cs="Arial"/>
                <w:noProof/>
              </w:rPr>
              <w:t>luovutussääntö = ”KA” eli kansallinen suostumus</w:t>
            </w:r>
            <w:r>
              <w:rPr>
                <w:noProof/>
                <w:webHidden/>
              </w:rPr>
              <w:tab/>
            </w:r>
            <w:r>
              <w:rPr>
                <w:noProof/>
                <w:webHidden/>
              </w:rPr>
              <w:fldChar w:fldCharType="begin"/>
            </w:r>
            <w:r>
              <w:rPr>
                <w:noProof/>
                <w:webHidden/>
              </w:rPr>
              <w:instrText xml:space="preserve"> PAGEREF _Toc34289029 \h </w:instrText>
            </w:r>
            <w:r>
              <w:rPr>
                <w:noProof/>
                <w:webHidden/>
              </w:rPr>
            </w:r>
          </w:ins>
          <w:r>
            <w:rPr>
              <w:noProof/>
              <w:webHidden/>
            </w:rPr>
            <w:fldChar w:fldCharType="separate"/>
          </w:r>
          <w:ins w:id="97" w:author="Pakari Arja" w:date="2020-03-05T08:23:00Z">
            <w:r>
              <w:rPr>
                <w:noProof/>
                <w:webHidden/>
              </w:rPr>
              <w:t>14</w:t>
            </w:r>
            <w:r>
              <w:rPr>
                <w:noProof/>
                <w:webHidden/>
              </w:rPr>
              <w:fldChar w:fldCharType="end"/>
            </w:r>
            <w:r w:rsidRPr="00561BDB">
              <w:rPr>
                <w:rStyle w:val="Hyperlinkki"/>
                <w:noProof/>
              </w:rPr>
              <w:fldChar w:fldCharType="end"/>
            </w:r>
          </w:ins>
        </w:p>
        <w:p w14:paraId="4F007774" w14:textId="2BB59B1E" w:rsidR="001C1CE2" w:rsidRDefault="001C1CE2">
          <w:pPr>
            <w:pStyle w:val="Sisluet1"/>
            <w:tabs>
              <w:tab w:val="left" w:pos="400"/>
              <w:tab w:val="right" w:leader="dot" w:pos="9628"/>
            </w:tabs>
            <w:rPr>
              <w:ins w:id="98" w:author="Pakari Arja" w:date="2020-03-05T08:23:00Z"/>
              <w:rFonts w:asciiTheme="minorHAnsi" w:eastAsiaTheme="minorEastAsia" w:hAnsiTheme="minorHAnsi" w:cstheme="minorBidi"/>
              <w:noProof/>
              <w:sz w:val="22"/>
              <w:szCs w:val="22"/>
            </w:rPr>
          </w:pPr>
          <w:ins w:id="99"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"_Toc34289030"</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3</w:t>
            </w:r>
            <w:r>
              <w:rPr>
                <w:rFonts w:asciiTheme="minorHAnsi" w:eastAsiaTheme="minorEastAsia" w:hAnsiTheme="minorHAnsi" w:cstheme="minorBidi"/>
                <w:noProof/>
                <w:sz w:val="22"/>
                <w:szCs w:val="22"/>
              </w:rPr>
              <w:tab/>
            </w:r>
            <w:r w:rsidRPr="00561BDB">
              <w:rPr>
                <w:rStyle w:val="Hyperlinkki"/>
                <w:rFonts w:cs="Arial"/>
                <w:noProof/>
              </w:rPr>
              <w:t>Luovutustietojen kysely PP52 (ammattihlö) ja PP53 (järjestelmä)</w:t>
            </w:r>
            <w:r>
              <w:rPr>
                <w:noProof/>
                <w:webHidden/>
              </w:rPr>
              <w:tab/>
            </w:r>
            <w:r>
              <w:rPr>
                <w:noProof/>
                <w:webHidden/>
              </w:rPr>
              <w:fldChar w:fldCharType="begin"/>
            </w:r>
            <w:r>
              <w:rPr>
                <w:noProof/>
                <w:webHidden/>
              </w:rPr>
              <w:instrText xml:space="preserve"> PAGEREF _Toc34289030 \h </w:instrText>
            </w:r>
            <w:r>
              <w:rPr>
                <w:noProof/>
                <w:webHidden/>
              </w:rPr>
            </w:r>
          </w:ins>
          <w:r>
            <w:rPr>
              <w:noProof/>
              <w:webHidden/>
            </w:rPr>
            <w:fldChar w:fldCharType="separate"/>
          </w:r>
          <w:ins w:id="100" w:author="Pakari Arja" w:date="2020-03-05T08:23:00Z">
            <w:r>
              <w:rPr>
                <w:noProof/>
                <w:webHidden/>
              </w:rPr>
              <w:t>16</w:t>
            </w:r>
            <w:r>
              <w:rPr>
                <w:noProof/>
                <w:webHidden/>
              </w:rPr>
              <w:fldChar w:fldCharType="end"/>
            </w:r>
            <w:r w:rsidRPr="00561BDB">
              <w:rPr>
                <w:rStyle w:val="Hyperlinkki"/>
                <w:noProof/>
              </w:rPr>
              <w:fldChar w:fldCharType="end"/>
            </w:r>
          </w:ins>
        </w:p>
        <w:p w14:paraId="5FF38FDB" w14:textId="624BA6FE" w:rsidR="001C1CE2" w:rsidRDefault="001C1CE2">
          <w:pPr>
            <w:pStyle w:val="Sisluet2"/>
            <w:tabs>
              <w:tab w:val="left" w:pos="880"/>
              <w:tab w:val="right" w:leader="dot" w:pos="9628"/>
            </w:tabs>
            <w:rPr>
              <w:ins w:id="101" w:author="Pakari Arja" w:date="2020-03-05T08:23:00Z"/>
              <w:rFonts w:asciiTheme="minorHAnsi" w:eastAsiaTheme="minorEastAsia" w:hAnsiTheme="minorHAnsi" w:cstheme="minorBidi"/>
              <w:noProof/>
              <w:sz w:val="22"/>
              <w:szCs w:val="22"/>
            </w:rPr>
          </w:pPr>
          <w:ins w:id="102"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"_Toc34289031"</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3.1</w:t>
            </w:r>
            <w:r>
              <w:rPr>
                <w:rFonts w:asciiTheme="minorHAnsi" w:eastAsiaTheme="minorEastAsia" w:hAnsiTheme="minorHAnsi" w:cstheme="minorBidi"/>
                <w:noProof/>
                <w:sz w:val="22"/>
                <w:szCs w:val="22"/>
              </w:rPr>
              <w:tab/>
            </w:r>
            <w:r w:rsidRPr="00561BDB">
              <w:rPr>
                <w:rStyle w:val="Hyperlinkki"/>
                <w:rFonts w:cs="Arial"/>
                <w:noProof/>
              </w:rPr>
              <w:t>Liiketoimintalogiikan kuvaus (haku - vastaus)</w:t>
            </w:r>
            <w:r>
              <w:rPr>
                <w:noProof/>
                <w:webHidden/>
              </w:rPr>
              <w:tab/>
            </w:r>
            <w:r>
              <w:rPr>
                <w:noProof/>
                <w:webHidden/>
              </w:rPr>
              <w:fldChar w:fldCharType="begin"/>
            </w:r>
            <w:r>
              <w:rPr>
                <w:noProof/>
                <w:webHidden/>
              </w:rPr>
              <w:instrText xml:space="preserve"> PAGEREF _Toc34289031 \h </w:instrText>
            </w:r>
            <w:r>
              <w:rPr>
                <w:noProof/>
                <w:webHidden/>
              </w:rPr>
            </w:r>
          </w:ins>
          <w:r>
            <w:rPr>
              <w:noProof/>
              <w:webHidden/>
            </w:rPr>
            <w:fldChar w:fldCharType="separate"/>
          </w:r>
          <w:ins w:id="103" w:author="Pakari Arja" w:date="2020-03-05T08:23:00Z">
            <w:r>
              <w:rPr>
                <w:noProof/>
                <w:webHidden/>
              </w:rPr>
              <w:t>16</w:t>
            </w:r>
            <w:r>
              <w:rPr>
                <w:noProof/>
                <w:webHidden/>
              </w:rPr>
              <w:fldChar w:fldCharType="end"/>
            </w:r>
            <w:r w:rsidRPr="00561BDB">
              <w:rPr>
                <w:rStyle w:val="Hyperlinkki"/>
                <w:noProof/>
              </w:rPr>
              <w:fldChar w:fldCharType="end"/>
            </w:r>
          </w:ins>
        </w:p>
        <w:p w14:paraId="1DE2A1EC" w14:textId="19AC79E7" w:rsidR="001C1CE2" w:rsidRDefault="001C1CE2">
          <w:pPr>
            <w:pStyle w:val="Sisluet2"/>
            <w:tabs>
              <w:tab w:val="left" w:pos="880"/>
              <w:tab w:val="right" w:leader="dot" w:pos="9628"/>
            </w:tabs>
            <w:rPr>
              <w:ins w:id="104" w:author="Pakari Arja" w:date="2020-03-05T08:23:00Z"/>
              <w:rFonts w:asciiTheme="minorHAnsi" w:eastAsiaTheme="minorEastAsia" w:hAnsiTheme="minorHAnsi" w:cstheme="minorBidi"/>
              <w:noProof/>
              <w:sz w:val="22"/>
              <w:szCs w:val="22"/>
            </w:rPr>
          </w:pPr>
          <w:ins w:id="105"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"_Toc34289032"</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3.2</w:t>
            </w:r>
            <w:r>
              <w:rPr>
                <w:rFonts w:asciiTheme="minorHAnsi" w:eastAsiaTheme="minorEastAsia" w:hAnsiTheme="minorHAnsi" w:cstheme="minorBidi"/>
                <w:noProof/>
                <w:sz w:val="22"/>
                <w:szCs w:val="22"/>
              </w:rPr>
              <w:tab/>
            </w:r>
            <w:r w:rsidRPr="00561BDB">
              <w:rPr>
                <w:rStyle w:val="Hyperlinkki"/>
                <w:rFonts w:cs="Arial"/>
                <w:noProof/>
              </w:rPr>
              <w:t>Tietosisältö</w:t>
            </w:r>
            <w:r>
              <w:rPr>
                <w:noProof/>
                <w:webHidden/>
              </w:rPr>
              <w:tab/>
            </w:r>
            <w:r>
              <w:rPr>
                <w:noProof/>
                <w:webHidden/>
              </w:rPr>
              <w:fldChar w:fldCharType="begin"/>
            </w:r>
            <w:r>
              <w:rPr>
                <w:noProof/>
                <w:webHidden/>
              </w:rPr>
              <w:instrText xml:space="preserve"> PAGEREF _Toc34289032 \h </w:instrText>
            </w:r>
            <w:r>
              <w:rPr>
                <w:noProof/>
                <w:webHidden/>
              </w:rPr>
            </w:r>
          </w:ins>
          <w:r>
            <w:rPr>
              <w:noProof/>
              <w:webHidden/>
            </w:rPr>
            <w:fldChar w:fldCharType="separate"/>
          </w:r>
          <w:ins w:id="106" w:author="Pakari Arja" w:date="2020-03-05T08:23:00Z">
            <w:r>
              <w:rPr>
                <w:noProof/>
                <w:webHidden/>
              </w:rPr>
              <w:t>16</w:t>
            </w:r>
            <w:r>
              <w:rPr>
                <w:noProof/>
                <w:webHidden/>
              </w:rPr>
              <w:fldChar w:fldCharType="end"/>
            </w:r>
            <w:r w:rsidRPr="00561BDB">
              <w:rPr>
                <w:rStyle w:val="Hyperlinkki"/>
                <w:noProof/>
              </w:rPr>
              <w:fldChar w:fldCharType="end"/>
            </w:r>
          </w:ins>
        </w:p>
        <w:p w14:paraId="1A6A9AA7" w14:textId="0226636A" w:rsidR="001C1CE2" w:rsidRDefault="001C1CE2">
          <w:pPr>
            <w:pStyle w:val="Sisluet3"/>
            <w:tabs>
              <w:tab w:val="left" w:pos="1100"/>
              <w:tab w:val="right" w:leader="dot" w:pos="9628"/>
            </w:tabs>
            <w:rPr>
              <w:ins w:id="107" w:author="Pakari Arja" w:date="2020-03-05T08:23:00Z"/>
              <w:rFonts w:asciiTheme="minorHAnsi" w:eastAsiaTheme="minorEastAsia" w:hAnsiTheme="minorHAnsi" w:cstheme="minorBidi"/>
              <w:noProof/>
              <w:sz w:val="22"/>
              <w:szCs w:val="22"/>
            </w:rPr>
          </w:pPr>
          <w:ins w:id="108"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"_Toc34289033"</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3.2.1</w:t>
            </w:r>
            <w:r>
              <w:rPr>
                <w:rFonts w:asciiTheme="minorHAnsi" w:eastAsiaTheme="minorEastAsia" w:hAnsiTheme="minorHAnsi" w:cstheme="minorBidi"/>
                <w:noProof/>
                <w:sz w:val="22"/>
                <w:szCs w:val="22"/>
              </w:rPr>
              <w:tab/>
            </w:r>
            <w:r w:rsidRPr="00561BDB">
              <w:rPr>
                <w:rStyle w:val="Hyperlinkki"/>
                <w:rFonts w:cs="Arial"/>
                <w:noProof/>
              </w:rPr>
              <w:t>Pyyntösanoman rakenne</w:t>
            </w:r>
            <w:r>
              <w:rPr>
                <w:noProof/>
                <w:webHidden/>
              </w:rPr>
              <w:tab/>
            </w:r>
            <w:r>
              <w:rPr>
                <w:noProof/>
                <w:webHidden/>
              </w:rPr>
              <w:fldChar w:fldCharType="begin"/>
            </w:r>
            <w:r>
              <w:rPr>
                <w:noProof/>
                <w:webHidden/>
              </w:rPr>
              <w:instrText xml:space="preserve"> PAGEREF _Toc34289033 \h </w:instrText>
            </w:r>
            <w:r>
              <w:rPr>
                <w:noProof/>
                <w:webHidden/>
              </w:rPr>
            </w:r>
          </w:ins>
          <w:r>
            <w:rPr>
              <w:noProof/>
              <w:webHidden/>
            </w:rPr>
            <w:fldChar w:fldCharType="separate"/>
          </w:r>
          <w:ins w:id="109" w:author="Pakari Arja" w:date="2020-03-05T08:23:00Z">
            <w:r>
              <w:rPr>
                <w:noProof/>
                <w:webHidden/>
              </w:rPr>
              <w:t>17</w:t>
            </w:r>
            <w:r>
              <w:rPr>
                <w:noProof/>
                <w:webHidden/>
              </w:rPr>
              <w:fldChar w:fldCharType="end"/>
            </w:r>
            <w:r w:rsidRPr="00561BDB">
              <w:rPr>
                <w:rStyle w:val="Hyperlinkki"/>
                <w:noProof/>
              </w:rPr>
              <w:fldChar w:fldCharType="end"/>
            </w:r>
          </w:ins>
        </w:p>
        <w:p w14:paraId="06BBA9D3" w14:textId="5BC29C3F" w:rsidR="001C1CE2" w:rsidRDefault="001C1CE2">
          <w:pPr>
            <w:pStyle w:val="Sisluet3"/>
            <w:tabs>
              <w:tab w:val="left" w:pos="1100"/>
              <w:tab w:val="right" w:leader="dot" w:pos="9628"/>
            </w:tabs>
            <w:rPr>
              <w:ins w:id="110" w:author="Pakari Arja" w:date="2020-03-05T08:23:00Z"/>
              <w:rFonts w:asciiTheme="minorHAnsi" w:eastAsiaTheme="minorEastAsia" w:hAnsiTheme="minorHAnsi" w:cstheme="minorBidi"/>
              <w:noProof/>
              <w:sz w:val="22"/>
              <w:szCs w:val="22"/>
            </w:rPr>
          </w:pPr>
          <w:ins w:id="111"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"_Toc34289034"</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3.2.2</w:t>
            </w:r>
            <w:r>
              <w:rPr>
                <w:rFonts w:asciiTheme="minorHAnsi" w:eastAsiaTheme="minorEastAsia" w:hAnsiTheme="minorHAnsi" w:cstheme="minorBidi"/>
                <w:noProof/>
                <w:sz w:val="22"/>
                <w:szCs w:val="22"/>
              </w:rPr>
              <w:tab/>
            </w:r>
            <w:r w:rsidRPr="00561BDB">
              <w:rPr>
                <w:rStyle w:val="Hyperlinkki"/>
                <w:rFonts w:cs="Arial"/>
                <w:noProof/>
              </w:rPr>
              <w:t>Vastaussanoman rakenne</w:t>
            </w:r>
            <w:r>
              <w:rPr>
                <w:noProof/>
                <w:webHidden/>
              </w:rPr>
              <w:tab/>
            </w:r>
            <w:r>
              <w:rPr>
                <w:noProof/>
                <w:webHidden/>
              </w:rPr>
              <w:fldChar w:fldCharType="begin"/>
            </w:r>
            <w:r>
              <w:rPr>
                <w:noProof/>
                <w:webHidden/>
              </w:rPr>
              <w:instrText xml:space="preserve"> PAGEREF _Toc34289034 \h </w:instrText>
            </w:r>
            <w:r>
              <w:rPr>
                <w:noProof/>
                <w:webHidden/>
              </w:rPr>
            </w:r>
          </w:ins>
          <w:r>
            <w:rPr>
              <w:noProof/>
              <w:webHidden/>
            </w:rPr>
            <w:fldChar w:fldCharType="separate"/>
          </w:r>
          <w:ins w:id="112" w:author="Pakari Arja" w:date="2020-03-05T08:23:00Z">
            <w:r>
              <w:rPr>
                <w:noProof/>
                <w:webHidden/>
              </w:rPr>
              <w:t>18</w:t>
            </w:r>
            <w:r>
              <w:rPr>
                <w:noProof/>
                <w:webHidden/>
              </w:rPr>
              <w:fldChar w:fldCharType="end"/>
            </w:r>
            <w:r w:rsidRPr="00561BDB">
              <w:rPr>
                <w:rStyle w:val="Hyperlinkki"/>
                <w:noProof/>
              </w:rPr>
              <w:fldChar w:fldCharType="end"/>
            </w:r>
          </w:ins>
        </w:p>
        <w:p w14:paraId="686EBD1F" w14:textId="66E6D35C" w:rsidR="001C1CE2" w:rsidRDefault="001C1CE2">
          <w:pPr>
            <w:pStyle w:val="Sisluet2"/>
            <w:tabs>
              <w:tab w:val="left" w:pos="880"/>
              <w:tab w:val="right" w:leader="dot" w:pos="9628"/>
            </w:tabs>
            <w:rPr>
              <w:ins w:id="113" w:author="Pakari Arja" w:date="2020-03-05T08:23:00Z"/>
              <w:rFonts w:asciiTheme="minorHAnsi" w:eastAsiaTheme="minorEastAsia" w:hAnsiTheme="minorHAnsi" w:cstheme="minorBidi"/>
              <w:noProof/>
              <w:sz w:val="22"/>
              <w:szCs w:val="22"/>
            </w:rPr>
          </w:pPr>
          <w:ins w:id="114"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"_Toc34289035"</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3.3</w:t>
            </w:r>
            <w:r>
              <w:rPr>
                <w:rFonts w:asciiTheme="minorHAnsi" w:eastAsiaTheme="minorEastAsia" w:hAnsiTheme="minorHAnsi" w:cstheme="minorBidi"/>
                <w:noProof/>
                <w:sz w:val="22"/>
                <w:szCs w:val="22"/>
              </w:rPr>
              <w:tab/>
            </w:r>
            <w:r w:rsidRPr="00561BDB">
              <w:rPr>
                <w:rStyle w:val="Hyperlinkki"/>
                <w:rFonts w:cs="Arial"/>
                <w:noProof/>
              </w:rPr>
              <w:t>Pääsynhallinta</w:t>
            </w:r>
            <w:r>
              <w:rPr>
                <w:noProof/>
                <w:webHidden/>
              </w:rPr>
              <w:tab/>
            </w:r>
            <w:r>
              <w:rPr>
                <w:noProof/>
                <w:webHidden/>
              </w:rPr>
              <w:fldChar w:fldCharType="begin"/>
            </w:r>
            <w:r>
              <w:rPr>
                <w:noProof/>
                <w:webHidden/>
              </w:rPr>
              <w:instrText xml:space="preserve"> PAGEREF _Toc34289035 \h </w:instrText>
            </w:r>
            <w:r>
              <w:rPr>
                <w:noProof/>
                <w:webHidden/>
              </w:rPr>
            </w:r>
          </w:ins>
          <w:r>
            <w:rPr>
              <w:noProof/>
              <w:webHidden/>
            </w:rPr>
            <w:fldChar w:fldCharType="separate"/>
          </w:r>
          <w:ins w:id="115" w:author="Pakari Arja" w:date="2020-03-05T08:23:00Z">
            <w:r>
              <w:rPr>
                <w:noProof/>
                <w:webHidden/>
              </w:rPr>
              <w:t>18</w:t>
            </w:r>
            <w:r>
              <w:rPr>
                <w:noProof/>
                <w:webHidden/>
              </w:rPr>
              <w:fldChar w:fldCharType="end"/>
            </w:r>
            <w:r w:rsidRPr="00561BDB">
              <w:rPr>
                <w:rStyle w:val="Hyperlinkki"/>
                <w:noProof/>
              </w:rPr>
              <w:fldChar w:fldCharType="end"/>
            </w:r>
          </w:ins>
        </w:p>
        <w:p w14:paraId="7B5A3450" w14:textId="041DB4C8" w:rsidR="001C1CE2" w:rsidRDefault="001C1CE2">
          <w:pPr>
            <w:pStyle w:val="Sisluet3"/>
            <w:tabs>
              <w:tab w:val="left" w:pos="1100"/>
              <w:tab w:val="right" w:leader="dot" w:pos="9628"/>
            </w:tabs>
            <w:rPr>
              <w:ins w:id="116" w:author="Pakari Arja" w:date="2020-03-05T08:23:00Z"/>
              <w:rFonts w:asciiTheme="minorHAnsi" w:eastAsiaTheme="minorEastAsia" w:hAnsiTheme="minorHAnsi" w:cstheme="minorBidi"/>
              <w:noProof/>
              <w:sz w:val="22"/>
              <w:szCs w:val="22"/>
            </w:rPr>
          </w:pPr>
          <w:ins w:id="117"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"_Toc34289036"</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3.3.1</w:t>
            </w:r>
            <w:r>
              <w:rPr>
                <w:rFonts w:asciiTheme="minorHAnsi" w:eastAsiaTheme="minorEastAsia" w:hAnsiTheme="minorHAnsi" w:cstheme="minorBidi"/>
                <w:noProof/>
                <w:sz w:val="22"/>
                <w:szCs w:val="22"/>
              </w:rPr>
              <w:tab/>
            </w:r>
            <w:r w:rsidRPr="00561BDB">
              <w:rPr>
                <w:rStyle w:val="Hyperlinkki"/>
                <w:rFonts w:cs="Arial"/>
                <w:noProof/>
              </w:rPr>
              <w:t>Normaalitilanne</w:t>
            </w:r>
            <w:r>
              <w:rPr>
                <w:noProof/>
                <w:webHidden/>
              </w:rPr>
              <w:tab/>
            </w:r>
            <w:r>
              <w:rPr>
                <w:noProof/>
                <w:webHidden/>
              </w:rPr>
              <w:fldChar w:fldCharType="begin"/>
            </w:r>
            <w:r>
              <w:rPr>
                <w:noProof/>
                <w:webHidden/>
              </w:rPr>
              <w:instrText xml:space="preserve"> PAGEREF _Toc34289036 \h </w:instrText>
            </w:r>
            <w:r>
              <w:rPr>
                <w:noProof/>
                <w:webHidden/>
              </w:rPr>
            </w:r>
          </w:ins>
          <w:r>
            <w:rPr>
              <w:noProof/>
              <w:webHidden/>
            </w:rPr>
            <w:fldChar w:fldCharType="separate"/>
          </w:r>
          <w:ins w:id="118" w:author="Pakari Arja" w:date="2020-03-05T08:23:00Z">
            <w:r>
              <w:rPr>
                <w:noProof/>
                <w:webHidden/>
              </w:rPr>
              <w:t>18</w:t>
            </w:r>
            <w:r>
              <w:rPr>
                <w:noProof/>
                <w:webHidden/>
              </w:rPr>
              <w:fldChar w:fldCharType="end"/>
            </w:r>
            <w:r w:rsidRPr="00561BDB">
              <w:rPr>
                <w:rStyle w:val="Hyperlinkki"/>
                <w:noProof/>
              </w:rPr>
              <w:fldChar w:fldCharType="end"/>
            </w:r>
          </w:ins>
        </w:p>
        <w:p w14:paraId="4E95CA09" w14:textId="6F92FD7C" w:rsidR="001C1CE2" w:rsidRDefault="001C1CE2">
          <w:pPr>
            <w:pStyle w:val="Sisluet3"/>
            <w:tabs>
              <w:tab w:val="left" w:pos="1100"/>
              <w:tab w:val="right" w:leader="dot" w:pos="9628"/>
            </w:tabs>
            <w:rPr>
              <w:ins w:id="119" w:author="Pakari Arja" w:date="2020-03-05T08:23:00Z"/>
              <w:rFonts w:asciiTheme="minorHAnsi" w:eastAsiaTheme="minorEastAsia" w:hAnsiTheme="minorHAnsi" w:cstheme="minorBidi"/>
              <w:noProof/>
              <w:sz w:val="22"/>
              <w:szCs w:val="22"/>
            </w:rPr>
          </w:pPr>
          <w:ins w:id="120"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"_Toc34289037"</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3.3.2</w:t>
            </w:r>
            <w:r>
              <w:rPr>
                <w:rFonts w:asciiTheme="minorHAnsi" w:eastAsiaTheme="minorEastAsia" w:hAnsiTheme="minorHAnsi" w:cstheme="minorBidi"/>
                <w:noProof/>
                <w:sz w:val="22"/>
                <w:szCs w:val="22"/>
              </w:rPr>
              <w:tab/>
            </w:r>
            <w:r w:rsidRPr="00561BDB">
              <w:rPr>
                <w:rStyle w:val="Hyperlinkki"/>
                <w:rFonts w:cs="Arial"/>
                <w:noProof/>
              </w:rPr>
              <w:t>Pysyvä osoitteistokytkentä</w:t>
            </w:r>
            <w:r>
              <w:rPr>
                <w:noProof/>
                <w:webHidden/>
              </w:rPr>
              <w:tab/>
            </w:r>
            <w:r>
              <w:rPr>
                <w:noProof/>
                <w:webHidden/>
              </w:rPr>
              <w:fldChar w:fldCharType="begin"/>
            </w:r>
            <w:r>
              <w:rPr>
                <w:noProof/>
                <w:webHidden/>
              </w:rPr>
              <w:instrText xml:space="preserve"> PAGEREF _Toc34289037 \h </w:instrText>
            </w:r>
            <w:r>
              <w:rPr>
                <w:noProof/>
                <w:webHidden/>
              </w:rPr>
            </w:r>
          </w:ins>
          <w:r>
            <w:rPr>
              <w:noProof/>
              <w:webHidden/>
            </w:rPr>
            <w:fldChar w:fldCharType="separate"/>
          </w:r>
          <w:ins w:id="121" w:author="Pakari Arja" w:date="2020-03-05T08:23:00Z">
            <w:r>
              <w:rPr>
                <w:noProof/>
                <w:webHidden/>
              </w:rPr>
              <w:t>19</w:t>
            </w:r>
            <w:r>
              <w:rPr>
                <w:noProof/>
                <w:webHidden/>
              </w:rPr>
              <w:fldChar w:fldCharType="end"/>
            </w:r>
            <w:r w:rsidRPr="00561BDB">
              <w:rPr>
                <w:rStyle w:val="Hyperlinkki"/>
                <w:noProof/>
              </w:rPr>
              <w:fldChar w:fldCharType="end"/>
            </w:r>
          </w:ins>
        </w:p>
        <w:p w14:paraId="6374A78A" w14:textId="397B7AA3" w:rsidR="001C1CE2" w:rsidRDefault="001C1CE2">
          <w:pPr>
            <w:pStyle w:val="Sisluet3"/>
            <w:tabs>
              <w:tab w:val="left" w:pos="1100"/>
              <w:tab w:val="right" w:leader="dot" w:pos="9628"/>
            </w:tabs>
            <w:rPr>
              <w:ins w:id="122" w:author="Pakari Arja" w:date="2020-03-05T08:23:00Z"/>
              <w:rFonts w:asciiTheme="minorHAnsi" w:eastAsiaTheme="minorEastAsia" w:hAnsiTheme="minorHAnsi" w:cstheme="minorBidi"/>
              <w:noProof/>
              <w:sz w:val="22"/>
              <w:szCs w:val="22"/>
            </w:rPr>
          </w:pPr>
          <w:ins w:id="123"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"_Toc34289038"</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3.3.3</w:t>
            </w:r>
            <w:r>
              <w:rPr>
                <w:rFonts w:asciiTheme="minorHAnsi" w:eastAsiaTheme="minorEastAsia" w:hAnsiTheme="minorHAnsi" w:cstheme="minorBidi"/>
                <w:noProof/>
                <w:sz w:val="22"/>
                <w:szCs w:val="22"/>
              </w:rPr>
              <w:tab/>
            </w:r>
            <w:r w:rsidRPr="00561BDB">
              <w:rPr>
                <w:rStyle w:val="Hyperlinkki"/>
                <w:rFonts w:cs="Arial"/>
                <w:noProof/>
              </w:rPr>
              <w:t>Ammattihenkilön ilmoittaminen</w:t>
            </w:r>
            <w:r>
              <w:rPr>
                <w:noProof/>
                <w:webHidden/>
              </w:rPr>
              <w:tab/>
            </w:r>
            <w:r>
              <w:rPr>
                <w:noProof/>
                <w:webHidden/>
              </w:rPr>
              <w:fldChar w:fldCharType="begin"/>
            </w:r>
            <w:r>
              <w:rPr>
                <w:noProof/>
                <w:webHidden/>
              </w:rPr>
              <w:instrText xml:space="preserve"> PAGEREF _Toc34289038 \h </w:instrText>
            </w:r>
            <w:r>
              <w:rPr>
                <w:noProof/>
                <w:webHidden/>
              </w:rPr>
            </w:r>
          </w:ins>
          <w:r>
            <w:rPr>
              <w:noProof/>
              <w:webHidden/>
            </w:rPr>
            <w:fldChar w:fldCharType="separate"/>
          </w:r>
          <w:ins w:id="124" w:author="Pakari Arja" w:date="2020-03-05T08:23:00Z">
            <w:r>
              <w:rPr>
                <w:noProof/>
                <w:webHidden/>
              </w:rPr>
              <w:t>19</w:t>
            </w:r>
            <w:r>
              <w:rPr>
                <w:noProof/>
                <w:webHidden/>
              </w:rPr>
              <w:fldChar w:fldCharType="end"/>
            </w:r>
            <w:r w:rsidRPr="00561BDB">
              <w:rPr>
                <w:rStyle w:val="Hyperlinkki"/>
                <w:noProof/>
              </w:rPr>
              <w:fldChar w:fldCharType="end"/>
            </w:r>
          </w:ins>
        </w:p>
        <w:p w14:paraId="0D4C4508" w14:textId="6592091A" w:rsidR="001C1CE2" w:rsidRDefault="001C1CE2">
          <w:pPr>
            <w:pStyle w:val="Sisluet2"/>
            <w:tabs>
              <w:tab w:val="left" w:pos="880"/>
              <w:tab w:val="right" w:leader="dot" w:pos="9628"/>
            </w:tabs>
            <w:rPr>
              <w:ins w:id="125" w:author="Pakari Arja" w:date="2020-03-05T08:23:00Z"/>
              <w:rFonts w:asciiTheme="minorHAnsi" w:eastAsiaTheme="minorEastAsia" w:hAnsiTheme="minorHAnsi" w:cstheme="minorBidi"/>
              <w:noProof/>
              <w:sz w:val="22"/>
              <w:szCs w:val="22"/>
            </w:rPr>
          </w:pPr>
          <w:ins w:id="126"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"_Toc34289039"</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3.4</w:t>
            </w:r>
            <w:r>
              <w:rPr>
                <w:rFonts w:asciiTheme="minorHAnsi" w:eastAsiaTheme="minorEastAsia" w:hAnsiTheme="minorHAnsi" w:cstheme="minorBidi"/>
                <w:noProof/>
                <w:sz w:val="22"/>
                <w:szCs w:val="22"/>
              </w:rPr>
              <w:tab/>
            </w:r>
            <w:r w:rsidRPr="00561BDB">
              <w:rPr>
                <w:rStyle w:val="Hyperlinkki"/>
                <w:rFonts w:cs="Arial"/>
                <w:noProof/>
              </w:rPr>
              <w:t>Käsittelysäännöt</w:t>
            </w:r>
            <w:r>
              <w:rPr>
                <w:noProof/>
                <w:webHidden/>
              </w:rPr>
              <w:tab/>
            </w:r>
            <w:r>
              <w:rPr>
                <w:noProof/>
                <w:webHidden/>
              </w:rPr>
              <w:fldChar w:fldCharType="begin"/>
            </w:r>
            <w:r>
              <w:rPr>
                <w:noProof/>
                <w:webHidden/>
              </w:rPr>
              <w:instrText xml:space="preserve"> PAGEREF _Toc34289039 \h </w:instrText>
            </w:r>
            <w:r>
              <w:rPr>
                <w:noProof/>
                <w:webHidden/>
              </w:rPr>
            </w:r>
          </w:ins>
          <w:r>
            <w:rPr>
              <w:noProof/>
              <w:webHidden/>
            </w:rPr>
            <w:fldChar w:fldCharType="separate"/>
          </w:r>
          <w:ins w:id="127" w:author="Pakari Arja" w:date="2020-03-05T08:23:00Z">
            <w:r>
              <w:rPr>
                <w:noProof/>
                <w:webHidden/>
              </w:rPr>
              <w:t>19</w:t>
            </w:r>
            <w:r>
              <w:rPr>
                <w:noProof/>
                <w:webHidden/>
              </w:rPr>
              <w:fldChar w:fldCharType="end"/>
            </w:r>
            <w:r w:rsidRPr="00561BDB">
              <w:rPr>
                <w:rStyle w:val="Hyperlinkki"/>
                <w:noProof/>
              </w:rPr>
              <w:fldChar w:fldCharType="end"/>
            </w:r>
          </w:ins>
        </w:p>
        <w:p w14:paraId="42010CF6" w14:textId="14A40E33" w:rsidR="001C1CE2" w:rsidRDefault="001C1CE2">
          <w:pPr>
            <w:pStyle w:val="Sisluet1"/>
            <w:tabs>
              <w:tab w:val="left" w:pos="400"/>
              <w:tab w:val="right" w:leader="dot" w:pos="9628"/>
            </w:tabs>
            <w:rPr>
              <w:ins w:id="128" w:author="Pakari Arja" w:date="2020-03-05T08:23:00Z"/>
              <w:rFonts w:asciiTheme="minorHAnsi" w:eastAsiaTheme="minorEastAsia" w:hAnsiTheme="minorHAnsi" w:cstheme="minorBidi"/>
              <w:noProof/>
              <w:sz w:val="22"/>
              <w:szCs w:val="22"/>
            </w:rPr>
          </w:pPr>
          <w:ins w:id="129"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"_Toc34289040"</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4</w:t>
            </w:r>
            <w:r>
              <w:rPr>
                <w:rFonts w:asciiTheme="minorHAnsi" w:eastAsiaTheme="minorEastAsia" w:hAnsiTheme="minorHAnsi" w:cstheme="minorBidi"/>
                <w:noProof/>
                <w:sz w:val="22"/>
                <w:szCs w:val="22"/>
              </w:rPr>
              <w:tab/>
            </w:r>
            <w:r w:rsidRPr="00561BDB">
              <w:rPr>
                <w:rStyle w:val="Hyperlinkki"/>
                <w:rFonts w:cs="Arial"/>
                <w:noProof/>
              </w:rPr>
              <w:t>Aktiivisten palvelutapahtumien hakupyyntö PP54 (oma käyttö) ja PP55 (luovutus)</w:t>
            </w:r>
            <w:r>
              <w:rPr>
                <w:noProof/>
                <w:webHidden/>
              </w:rPr>
              <w:tab/>
            </w:r>
            <w:r>
              <w:rPr>
                <w:noProof/>
                <w:webHidden/>
              </w:rPr>
              <w:fldChar w:fldCharType="begin"/>
            </w:r>
            <w:r>
              <w:rPr>
                <w:noProof/>
                <w:webHidden/>
              </w:rPr>
              <w:instrText xml:space="preserve"> PAGEREF _Toc34289040 \h </w:instrText>
            </w:r>
            <w:r>
              <w:rPr>
                <w:noProof/>
                <w:webHidden/>
              </w:rPr>
            </w:r>
          </w:ins>
          <w:r>
            <w:rPr>
              <w:noProof/>
              <w:webHidden/>
            </w:rPr>
            <w:fldChar w:fldCharType="separate"/>
          </w:r>
          <w:ins w:id="130" w:author="Pakari Arja" w:date="2020-03-05T08:23:00Z">
            <w:r>
              <w:rPr>
                <w:noProof/>
                <w:webHidden/>
              </w:rPr>
              <w:t>21</w:t>
            </w:r>
            <w:r>
              <w:rPr>
                <w:noProof/>
                <w:webHidden/>
              </w:rPr>
              <w:fldChar w:fldCharType="end"/>
            </w:r>
            <w:r w:rsidRPr="00561BDB">
              <w:rPr>
                <w:rStyle w:val="Hyperlinkki"/>
                <w:noProof/>
              </w:rPr>
              <w:fldChar w:fldCharType="end"/>
            </w:r>
          </w:ins>
        </w:p>
        <w:p w14:paraId="3D5B1707" w14:textId="60A6CF3B" w:rsidR="001C1CE2" w:rsidRDefault="001C1CE2">
          <w:pPr>
            <w:pStyle w:val="Sisluet2"/>
            <w:tabs>
              <w:tab w:val="left" w:pos="880"/>
              <w:tab w:val="right" w:leader="dot" w:pos="9628"/>
            </w:tabs>
            <w:rPr>
              <w:ins w:id="131" w:author="Pakari Arja" w:date="2020-03-05T08:23:00Z"/>
              <w:rFonts w:asciiTheme="minorHAnsi" w:eastAsiaTheme="minorEastAsia" w:hAnsiTheme="minorHAnsi" w:cstheme="minorBidi"/>
              <w:noProof/>
              <w:sz w:val="22"/>
              <w:szCs w:val="22"/>
            </w:rPr>
          </w:pPr>
          <w:ins w:id="132"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"_Toc34289041"</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4.1</w:t>
            </w:r>
            <w:r>
              <w:rPr>
                <w:rFonts w:asciiTheme="minorHAnsi" w:eastAsiaTheme="minorEastAsia" w:hAnsiTheme="minorHAnsi" w:cstheme="minorBidi"/>
                <w:noProof/>
                <w:sz w:val="22"/>
                <w:szCs w:val="22"/>
              </w:rPr>
              <w:tab/>
            </w:r>
            <w:r w:rsidRPr="00561BDB">
              <w:rPr>
                <w:rStyle w:val="Hyperlinkki"/>
                <w:rFonts w:cs="Arial"/>
                <w:noProof/>
              </w:rPr>
              <w:t>Liiketoimintalogiikan kuvaus (haku - vastaus)</w:t>
            </w:r>
            <w:r>
              <w:rPr>
                <w:noProof/>
                <w:webHidden/>
              </w:rPr>
              <w:tab/>
            </w:r>
            <w:r>
              <w:rPr>
                <w:noProof/>
                <w:webHidden/>
              </w:rPr>
              <w:fldChar w:fldCharType="begin"/>
            </w:r>
            <w:r>
              <w:rPr>
                <w:noProof/>
                <w:webHidden/>
              </w:rPr>
              <w:instrText xml:space="preserve"> PAGEREF _Toc34289041 \h </w:instrText>
            </w:r>
            <w:r>
              <w:rPr>
                <w:noProof/>
                <w:webHidden/>
              </w:rPr>
            </w:r>
          </w:ins>
          <w:r>
            <w:rPr>
              <w:noProof/>
              <w:webHidden/>
            </w:rPr>
            <w:fldChar w:fldCharType="separate"/>
          </w:r>
          <w:ins w:id="133" w:author="Pakari Arja" w:date="2020-03-05T08:23:00Z">
            <w:r>
              <w:rPr>
                <w:noProof/>
                <w:webHidden/>
              </w:rPr>
              <w:t>21</w:t>
            </w:r>
            <w:r>
              <w:rPr>
                <w:noProof/>
                <w:webHidden/>
              </w:rPr>
              <w:fldChar w:fldCharType="end"/>
            </w:r>
            <w:r w:rsidRPr="00561BDB">
              <w:rPr>
                <w:rStyle w:val="Hyperlinkki"/>
                <w:noProof/>
              </w:rPr>
              <w:fldChar w:fldCharType="end"/>
            </w:r>
          </w:ins>
        </w:p>
        <w:p w14:paraId="6A8F4354" w14:textId="7ACA1817" w:rsidR="001C1CE2" w:rsidRDefault="001C1CE2">
          <w:pPr>
            <w:pStyle w:val="Sisluet2"/>
            <w:tabs>
              <w:tab w:val="left" w:pos="880"/>
              <w:tab w:val="right" w:leader="dot" w:pos="9628"/>
            </w:tabs>
            <w:rPr>
              <w:ins w:id="134" w:author="Pakari Arja" w:date="2020-03-05T08:23:00Z"/>
              <w:rFonts w:asciiTheme="minorHAnsi" w:eastAsiaTheme="minorEastAsia" w:hAnsiTheme="minorHAnsi" w:cstheme="minorBidi"/>
              <w:noProof/>
              <w:sz w:val="22"/>
              <w:szCs w:val="22"/>
            </w:rPr>
          </w:pPr>
          <w:ins w:id="135"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"_Toc34289042"</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4.2</w:t>
            </w:r>
            <w:r>
              <w:rPr>
                <w:rFonts w:asciiTheme="minorHAnsi" w:eastAsiaTheme="minorEastAsia" w:hAnsiTheme="minorHAnsi" w:cstheme="minorBidi"/>
                <w:noProof/>
                <w:sz w:val="22"/>
                <w:szCs w:val="22"/>
              </w:rPr>
              <w:tab/>
            </w:r>
            <w:r w:rsidRPr="00561BDB">
              <w:rPr>
                <w:rStyle w:val="Hyperlinkki"/>
                <w:rFonts w:cs="Arial"/>
                <w:noProof/>
              </w:rPr>
              <w:t>Tietosisältö - pyyntö</w:t>
            </w:r>
            <w:r>
              <w:rPr>
                <w:noProof/>
                <w:webHidden/>
              </w:rPr>
              <w:tab/>
            </w:r>
            <w:r>
              <w:rPr>
                <w:noProof/>
                <w:webHidden/>
              </w:rPr>
              <w:fldChar w:fldCharType="begin"/>
            </w:r>
            <w:r>
              <w:rPr>
                <w:noProof/>
                <w:webHidden/>
              </w:rPr>
              <w:instrText xml:space="preserve"> PAGEREF _Toc34289042 \h </w:instrText>
            </w:r>
            <w:r>
              <w:rPr>
                <w:noProof/>
                <w:webHidden/>
              </w:rPr>
            </w:r>
          </w:ins>
          <w:r>
            <w:rPr>
              <w:noProof/>
              <w:webHidden/>
            </w:rPr>
            <w:fldChar w:fldCharType="separate"/>
          </w:r>
          <w:ins w:id="136" w:author="Pakari Arja" w:date="2020-03-05T08:23:00Z">
            <w:r>
              <w:rPr>
                <w:noProof/>
                <w:webHidden/>
              </w:rPr>
              <w:t>22</w:t>
            </w:r>
            <w:r>
              <w:rPr>
                <w:noProof/>
                <w:webHidden/>
              </w:rPr>
              <w:fldChar w:fldCharType="end"/>
            </w:r>
            <w:r w:rsidRPr="00561BDB">
              <w:rPr>
                <w:rStyle w:val="Hyperlinkki"/>
                <w:noProof/>
              </w:rPr>
              <w:fldChar w:fldCharType="end"/>
            </w:r>
          </w:ins>
        </w:p>
        <w:p w14:paraId="1516DAEA" w14:textId="0FAA1C10" w:rsidR="001C1CE2" w:rsidRDefault="001C1CE2">
          <w:pPr>
            <w:pStyle w:val="Sisluet2"/>
            <w:tabs>
              <w:tab w:val="left" w:pos="880"/>
              <w:tab w:val="right" w:leader="dot" w:pos="9628"/>
            </w:tabs>
            <w:rPr>
              <w:ins w:id="137" w:author="Pakari Arja" w:date="2020-03-05T08:23:00Z"/>
              <w:rFonts w:asciiTheme="minorHAnsi" w:eastAsiaTheme="minorEastAsia" w:hAnsiTheme="minorHAnsi" w:cstheme="minorBidi"/>
              <w:noProof/>
              <w:sz w:val="22"/>
              <w:szCs w:val="22"/>
            </w:rPr>
          </w:pPr>
          <w:ins w:id="138"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"_Toc34289043"</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4.3</w:t>
            </w:r>
            <w:r>
              <w:rPr>
                <w:rFonts w:asciiTheme="minorHAnsi" w:eastAsiaTheme="minorEastAsia" w:hAnsiTheme="minorHAnsi" w:cstheme="minorBidi"/>
                <w:noProof/>
                <w:sz w:val="22"/>
                <w:szCs w:val="22"/>
              </w:rPr>
              <w:tab/>
            </w:r>
            <w:r w:rsidRPr="00561BDB">
              <w:rPr>
                <w:rStyle w:val="Hyperlinkki"/>
                <w:rFonts w:cs="Arial"/>
                <w:noProof/>
              </w:rPr>
              <w:t>Tietosisältö – vastaus</w:t>
            </w:r>
            <w:r>
              <w:rPr>
                <w:noProof/>
                <w:webHidden/>
              </w:rPr>
              <w:tab/>
            </w:r>
            <w:r>
              <w:rPr>
                <w:noProof/>
                <w:webHidden/>
              </w:rPr>
              <w:fldChar w:fldCharType="begin"/>
            </w:r>
            <w:r>
              <w:rPr>
                <w:noProof/>
                <w:webHidden/>
              </w:rPr>
              <w:instrText xml:space="preserve"> PAGEREF _Toc34289043 \h </w:instrText>
            </w:r>
            <w:r>
              <w:rPr>
                <w:noProof/>
                <w:webHidden/>
              </w:rPr>
            </w:r>
          </w:ins>
          <w:r>
            <w:rPr>
              <w:noProof/>
              <w:webHidden/>
            </w:rPr>
            <w:fldChar w:fldCharType="separate"/>
          </w:r>
          <w:ins w:id="139" w:author="Pakari Arja" w:date="2020-03-05T08:23:00Z">
            <w:r>
              <w:rPr>
                <w:noProof/>
                <w:webHidden/>
              </w:rPr>
              <w:t>23</w:t>
            </w:r>
            <w:r>
              <w:rPr>
                <w:noProof/>
                <w:webHidden/>
              </w:rPr>
              <w:fldChar w:fldCharType="end"/>
            </w:r>
            <w:r w:rsidRPr="00561BDB">
              <w:rPr>
                <w:rStyle w:val="Hyperlinkki"/>
                <w:noProof/>
              </w:rPr>
              <w:fldChar w:fldCharType="end"/>
            </w:r>
          </w:ins>
        </w:p>
        <w:p w14:paraId="28D8FDFA" w14:textId="0EA3A5E6" w:rsidR="001C1CE2" w:rsidRDefault="001C1CE2">
          <w:pPr>
            <w:pStyle w:val="Sisluet1"/>
            <w:tabs>
              <w:tab w:val="left" w:pos="400"/>
              <w:tab w:val="right" w:leader="dot" w:pos="9628"/>
            </w:tabs>
            <w:rPr>
              <w:ins w:id="140" w:author="Pakari Arja" w:date="2020-03-05T08:23:00Z"/>
              <w:rFonts w:asciiTheme="minorHAnsi" w:eastAsiaTheme="minorEastAsia" w:hAnsiTheme="minorHAnsi" w:cstheme="minorBidi"/>
              <w:noProof/>
              <w:sz w:val="22"/>
              <w:szCs w:val="22"/>
            </w:rPr>
          </w:pPr>
          <w:ins w:id="141"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"_Toc34289044"</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5</w:t>
            </w:r>
            <w:r>
              <w:rPr>
                <w:rFonts w:asciiTheme="minorHAnsi" w:eastAsiaTheme="minorEastAsia" w:hAnsiTheme="minorHAnsi" w:cstheme="minorBidi"/>
                <w:noProof/>
                <w:sz w:val="22"/>
                <w:szCs w:val="22"/>
              </w:rPr>
              <w:tab/>
            </w:r>
            <w:r w:rsidRPr="00561BDB">
              <w:rPr>
                <w:rStyle w:val="Hyperlinkki"/>
                <w:rFonts w:cs="Arial"/>
                <w:noProof/>
              </w:rPr>
              <w:t>Palvelutapahtumien haku luovutuskieltojen ylläpitoa varten PP56</w:t>
            </w:r>
            <w:r>
              <w:rPr>
                <w:noProof/>
                <w:webHidden/>
              </w:rPr>
              <w:tab/>
            </w:r>
            <w:r>
              <w:rPr>
                <w:noProof/>
                <w:webHidden/>
              </w:rPr>
              <w:fldChar w:fldCharType="begin"/>
            </w:r>
            <w:r>
              <w:rPr>
                <w:noProof/>
                <w:webHidden/>
              </w:rPr>
              <w:instrText xml:space="preserve"> PAGEREF _Toc34289044 \h </w:instrText>
            </w:r>
            <w:r>
              <w:rPr>
                <w:noProof/>
                <w:webHidden/>
              </w:rPr>
            </w:r>
          </w:ins>
          <w:r>
            <w:rPr>
              <w:noProof/>
              <w:webHidden/>
            </w:rPr>
            <w:fldChar w:fldCharType="separate"/>
          </w:r>
          <w:ins w:id="142" w:author="Pakari Arja" w:date="2020-03-05T08:23:00Z">
            <w:r>
              <w:rPr>
                <w:noProof/>
                <w:webHidden/>
              </w:rPr>
              <w:t>24</w:t>
            </w:r>
            <w:r>
              <w:rPr>
                <w:noProof/>
                <w:webHidden/>
              </w:rPr>
              <w:fldChar w:fldCharType="end"/>
            </w:r>
            <w:r w:rsidRPr="00561BDB">
              <w:rPr>
                <w:rStyle w:val="Hyperlinkki"/>
                <w:noProof/>
              </w:rPr>
              <w:fldChar w:fldCharType="end"/>
            </w:r>
          </w:ins>
        </w:p>
        <w:p w14:paraId="279437CA" w14:textId="191C71B4" w:rsidR="001C1CE2" w:rsidRDefault="001C1CE2">
          <w:pPr>
            <w:pStyle w:val="Sisluet2"/>
            <w:tabs>
              <w:tab w:val="left" w:pos="880"/>
              <w:tab w:val="right" w:leader="dot" w:pos="9628"/>
            </w:tabs>
            <w:rPr>
              <w:ins w:id="143" w:author="Pakari Arja" w:date="2020-03-05T08:23:00Z"/>
              <w:rFonts w:asciiTheme="minorHAnsi" w:eastAsiaTheme="minorEastAsia" w:hAnsiTheme="minorHAnsi" w:cstheme="minorBidi"/>
              <w:noProof/>
              <w:sz w:val="22"/>
              <w:szCs w:val="22"/>
            </w:rPr>
          </w:pPr>
          <w:ins w:id="144"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"_Toc34289045"</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5.1</w:t>
            </w:r>
            <w:r>
              <w:rPr>
                <w:rFonts w:asciiTheme="minorHAnsi" w:eastAsiaTheme="minorEastAsia" w:hAnsiTheme="minorHAnsi" w:cstheme="minorBidi"/>
                <w:noProof/>
                <w:sz w:val="22"/>
                <w:szCs w:val="22"/>
              </w:rPr>
              <w:tab/>
            </w:r>
            <w:r w:rsidRPr="00561BDB">
              <w:rPr>
                <w:rStyle w:val="Hyperlinkki"/>
                <w:rFonts w:cs="Arial"/>
                <w:noProof/>
              </w:rPr>
              <w:t>Liiketoimintalogiikan kuvaus (haku - vastaus)</w:t>
            </w:r>
            <w:r>
              <w:rPr>
                <w:noProof/>
                <w:webHidden/>
              </w:rPr>
              <w:tab/>
            </w:r>
            <w:r>
              <w:rPr>
                <w:noProof/>
                <w:webHidden/>
              </w:rPr>
              <w:fldChar w:fldCharType="begin"/>
            </w:r>
            <w:r>
              <w:rPr>
                <w:noProof/>
                <w:webHidden/>
              </w:rPr>
              <w:instrText xml:space="preserve"> PAGEREF _Toc34289045 \h </w:instrText>
            </w:r>
            <w:r>
              <w:rPr>
                <w:noProof/>
                <w:webHidden/>
              </w:rPr>
            </w:r>
          </w:ins>
          <w:r>
            <w:rPr>
              <w:noProof/>
              <w:webHidden/>
            </w:rPr>
            <w:fldChar w:fldCharType="separate"/>
          </w:r>
          <w:ins w:id="145" w:author="Pakari Arja" w:date="2020-03-05T08:23:00Z">
            <w:r>
              <w:rPr>
                <w:noProof/>
                <w:webHidden/>
              </w:rPr>
              <w:t>24</w:t>
            </w:r>
            <w:r>
              <w:rPr>
                <w:noProof/>
                <w:webHidden/>
              </w:rPr>
              <w:fldChar w:fldCharType="end"/>
            </w:r>
            <w:r w:rsidRPr="00561BDB">
              <w:rPr>
                <w:rStyle w:val="Hyperlinkki"/>
                <w:noProof/>
              </w:rPr>
              <w:fldChar w:fldCharType="end"/>
            </w:r>
          </w:ins>
        </w:p>
        <w:p w14:paraId="7C2CFD4C" w14:textId="6D9D784E" w:rsidR="001C1CE2" w:rsidRDefault="001C1CE2">
          <w:pPr>
            <w:pStyle w:val="Sisluet2"/>
            <w:tabs>
              <w:tab w:val="left" w:pos="880"/>
              <w:tab w:val="right" w:leader="dot" w:pos="9628"/>
            </w:tabs>
            <w:rPr>
              <w:ins w:id="146" w:author="Pakari Arja" w:date="2020-03-05T08:23:00Z"/>
              <w:rFonts w:asciiTheme="minorHAnsi" w:eastAsiaTheme="minorEastAsia" w:hAnsiTheme="minorHAnsi" w:cstheme="minorBidi"/>
              <w:noProof/>
              <w:sz w:val="22"/>
              <w:szCs w:val="22"/>
            </w:rPr>
          </w:pPr>
          <w:ins w:id="147"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"_Toc34289046"</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5.2</w:t>
            </w:r>
            <w:r>
              <w:rPr>
                <w:rFonts w:asciiTheme="minorHAnsi" w:eastAsiaTheme="minorEastAsia" w:hAnsiTheme="minorHAnsi" w:cstheme="minorBidi"/>
                <w:noProof/>
                <w:sz w:val="22"/>
                <w:szCs w:val="22"/>
              </w:rPr>
              <w:tab/>
            </w:r>
            <w:r w:rsidRPr="00561BDB">
              <w:rPr>
                <w:rStyle w:val="Hyperlinkki"/>
                <w:rFonts w:cs="Arial"/>
                <w:noProof/>
              </w:rPr>
              <w:t>Tietosisältö - pyyntö</w:t>
            </w:r>
            <w:r>
              <w:rPr>
                <w:noProof/>
                <w:webHidden/>
              </w:rPr>
              <w:tab/>
            </w:r>
            <w:r>
              <w:rPr>
                <w:noProof/>
                <w:webHidden/>
              </w:rPr>
              <w:fldChar w:fldCharType="begin"/>
            </w:r>
            <w:r>
              <w:rPr>
                <w:noProof/>
                <w:webHidden/>
              </w:rPr>
              <w:instrText xml:space="preserve"> PAGEREF _Toc34289046 \h </w:instrText>
            </w:r>
            <w:r>
              <w:rPr>
                <w:noProof/>
                <w:webHidden/>
              </w:rPr>
            </w:r>
          </w:ins>
          <w:r>
            <w:rPr>
              <w:noProof/>
              <w:webHidden/>
            </w:rPr>
            <w:fldChar w:fldCharType="separate"/>
          </w:r>
          <w:ins w:id="148" w:author="Pakari Arja" w:date="2020-03-05T08:23:00Z">
            <w:r>
              <w:rPr>
                <w:noProof/>
                <w:webHidden/>
              </w:rPr>
              <w:t>24</w:t>
            </w:r>
            <w:r>
              <w:rPr>
                <w:noProof/>
                <w:webHidden/>
              </w:rPr>
              <w:fldChar w:fldCharType="end"/>
            </w:r>
            <w:r w:rsidRPr="00561BDB">
              <w:rPr>
                <w:rStyle w:val="Hyperlinkki"/>
                <w:noProof/>
              </w:rPr>
              <w:fldChar w:fldCharType="end"/>
            </w:r>
          </w:ins>
        </w:p>
        <w:p w14:paraId="64FE404C" w14:textId="77C481F2" w:rsidR="001C1CE2" w:rsidRDefault="001C1CE2">
          <w:pPr>
            <w:pStyle w:val="Sisluet2"/>
            <w:tabs>
              <w:tab w:val="left" w:pos="880"/>
              <w:tab w:val="right" w:leader="dot" w:pos="9628"/>
            </w:tabs>
            <w:rPr>
              <w:ins w:id="149" w:author="Pakari Arja" w:date="2020-03-05T08:23:00Z"/>
              <w:rFonts w:asciiTheme="minorHAnsi" w:eastAsiaTheme="minorEastAsia" w:hAnsiTheme="minorHAnsi" w:cstheme="minorBidi"/>
              <w:noProof/>
              <w:sz w:val="22"/>
              <w:szCs w:val="22"/>
            </w:rPr>
          </w:pPr>
          <w:ins w:id="150"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"_Toc34289047"</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5.3</w:t>
            </w:r>
            <w:r>
              <w:rPr>
                <w:rFonts w:asciiTheme="minorHAnsi" w:eastAsiaTheme="minorEastAsia" w:hAnsiTheme="minorHAnsi" w:cstheme="minorBidi"/>
                <w:noProof/>
                <w:sz w:val="22"/>
                <w:szCs w:val="22"/>
              </w:rPr>
              <w:tab/>
            </w:r>
            <w:r w:rsidRPr="00561BDB">
              <w:rPr>
                <w:rStyle w:val="Hyperlinkki"/>
                <w:rFonts w:cs="Arial"/>
                <w:noProof/>
              </w:rPr>
              <w:t>Tietosisältö – vastaus</w:t>
            </w:r>
            <w:r>
              <w:rPr>
                <w:noProof/>
                <w:webHidden/>
              </w:rPr>
              <w:tab/>
            </w:r>
            <w:r>
              <w:rPr>
                <w:noProof/>
                <w:webHidden/>
              </w:rPr>
              <w:fldChar w:fldCharType="begin"/>
            </w:r>
            <w:r>
              <w:rPr>
                <w:noProof/>
                <w:webHidden/>
              </w:rPr>
              <w:instrText xml:space="preserve"> PAGEREF _Toc34289047 \h </w:instrText>
            </w:r>
            <w:r>
              <w:rPr>
                <w:noProof/>
                <w:webHidden/>
              </w:rPr>
            </w:r>
          </w:ins>
          <w:r>
            <w:rPr>
              <w:noProof/>
              <w:webHidden/>
            </w:rPr>
            <w:fldChar w:fldCharType="separate"/>
          </w:r>
          <w:ins w:id="151" w:author="Pakari Arja" w:date="2020-03-05T08:23:00Z">
            <w:r>
              <w:rPr>
                <w:noProof/>
                <w:webHidden/>
              </w:rPr>
              <w:t>25</w:t>
            </w:r>
            <w:r>
              <w:rPr>
                <w:noProof/>
                <w:webHidden/>
              </w:rPr>
              <w:fldChar w:fldCharType="end"/>
            </w:r>
            <w:r w:rsidRPr="00561BDB">
              <w:rPr>
                <w:rStyle w:val="Hyperlinkki"/>
                <w:noProof/>
              </w:rPr>
              <w:fldChar w:fldCharType="end"/>
            </w:r>
          </w:ins>
        </w:p>
        <w:p w14:paraId="08F58ED6" w14:textId="79B80EE7" w:rsidR="001C1CE2" w:rsidRDefault="001C1CE2">
          <w:pPr>
            <w:pStyle w:val="Sisluet1"/>
            <w:tabs>
              <w:tab w:val="left" w:pos="400"/>
              <w:tab w:val="right" w:leader="dot" w:pos="9628"/>
            </w:tabs>
            <w:rPr>
              <w:ins w:id="152" w:author="Pakari Arja" w:date="2020-03-05T08:23:00Z"/>
              <w:rFonts w:asciiTheme="minorHAnsi" w:eastAsiaTheme="minorEastAsia" w:hAnsiTheme="minorHAnsi" w:cstheme="minorBidi"/>
              <w:noProof/>
              <w:sz w:val="22"/>
              <w:szCs w:val="22"/>
            </w:rPr>
          </w:pPr>
          <w:ins w:id="153"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"_Toc34289048"</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6</w:t>
            </w:r>
            <w:r>
              <w:rPr>
                <w:rFonts w:asciiTheme="minorHAnsi" w:eastAsiaTheme="minorEastAsia" w:hAnsiTheme="minorHAnsi" w:cstheme="minorBidi"/>
                <w:noProof/>
                <w:sz w:val="22"/>
                <w:szCs w:val="22"/>
              </w:rPr>
              <w:tab/>
            </w:r>
            <w:r w:rsidRPr="00561BDB">
              <w:rPr>
                <w:rStyle w:val="Hyperlinkki"/>
                <w:rFonts w:cs="Arial"/>
                <w:noProof/>
              </w:rPr>
              <w:t>Palvelutapahtuman olemassaolon tarkistus PP57</w:t>
            </w:r>
            <w:r>
              <w:rPr>
                <w:noProof/>
                <w:webHidden/>
              </w:rPr>
              <w:tab/>
            </w:r>
            <w:r>
              <w:rPr>
                <w:noProof/>
                <w:webHidden/>
              </w:rPr>
              <w:fldChar w:fldCharType="begin"/>
            </w:r>
            <w:r>
              <w:rPr>
                <w:noProof/>
                <w:webHidden/>
              </w:rPr>
              <w:instrText xml:space="preserve"> PAGEREF _Toc34289048 \h </w:instrText>
            </w:r>
            <w:r>
              <w:rPr>
                <w:noProof/>
                <w:webHidden/>
              </w:rPr>
            </w:r>
          </w:ins>
          <w:r>
            <w:rPr>
              <w:noProof/>
              <w:webHidden/>
            </w:rPr>
            <w:fldChar w:fldCharType="separate"/>
          </w:r>
          <w:ins w:id="154" w:author="Pakari Arja" w:date="2020-03-05T08:23:00Z">
            <w:r>
              <w:rPr>
                <w:noProof/>
                <w:webHidden/>
              </w:rPr>
              <w:t>26</w:t>
            </w:r>
            <w:r>
              <w:rPr>
                <w:noProof/>
                <w:webHidden/>
              </w:rPr>
              <w:fldChar w:fldCharType="end"/>
            </w:r>
            <w:r w:rsidRPr="00561BDB">
              <w:rPr>
                <w:rStyle w:val="Hyperlinkki"/>
                <w:noProof/>
              </w:rPr>
              <w:fldChar w:fldCharType="end"/>
            </w:r>
          </w:ins>
        </w:p>
        <w:p w14:paraId="4F755872" w14:textId="56CFCA7D" w:rsidR="001C1CE2" w:rsidRDefault="001C1CE2">
          <w:pPr>
            <w:pStyle w:val="Sisluet2"/>
            <w:tabs>
              <w:tab w:val="left" w:pos="880"/>
              <w:tab w:val="right" w:leader="dot" w:pos="9628"/>
            </w:tabs>
            <w:rPr>
              <w:ins w:id="155" w:author="Pakari Arja" w:date="2020-03-05T08:23:00Z"/>
              <w:rFonts w:asciiTheme="minorHAnsi" w:eastAsiaTheme="minorEastAsia" w:hAnsiTheme="minorHAnsi" w:cstheme="minorBidi"/>
              <w:noProof/>
              <w:sz w:val="22"/>
              <w:szCs w:val="22"/>
            </w:rPr>
          </w:pPr>
          <w:ins w:id="156"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"_Toc34289049"</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6.1</w:t>
            </w:r>
            <w:r>
              <w:rPr>
                <w:rFonts w:asciiTheme="minorHAnsi" w:eastAsiaTheme="minorEastAsia" w:hAnsiTheme="minorHAnsi" w:cstheme="minorBidi"/>
                <w:noProof/>
                <w:sz w:val="22"/>
                <w:szCs w:val="22"/>
              </w:rPr>
              <w:tab/>
            </w:r>
            <w:r w:rsidRPr="00561BDB">
              <w:rPr>
                <w:rStyle w:val="Hyperlinkki"/>
                <w:rFonts w:cs="Arial"/>
                <w:noProof/>
              </w:rPr>
              <w:t>Liiketoimintalogiikan kuvaus (haku - vastaus)</w:t>
            </w:r>
            <w:r>
              <w:rPr>
                <w:noProof/>
                <w:webHidden/>
              </w:rPr>
              <w:tab/>
            </w:r>
            <w:r>
              <w:rPr>
                <w:noProof/>
                <w:webHidden/>
              </w:rPr>
              <w:fldChar w:fldCharType="begin"/>
            </w:r>
            <w:r>
              <w:rPr>
                <w:noProof/>
                <w:webHidden/>
              </w:rPr>
              <w:instrText xml:space="preserve"> PAGEREF _Toc34289049 \h </w:instrText>
            </w:r>
            <w:r>
              <w:rPr>
                <w:noProof/>
                <w:webHidden/>
              </w:rPr>
            </w:r>
          </w:ins>
          <w:r>
            <w:rPr>
              <w:noProof/>
              <w:webHidden/>
            </w:rPr>
            <w:fldChar w:fldCharType="separate"/>
          </w:r>
          <w:ins w:id="157" w:author="Pakari Arja" w:date="2020-03-05T08:23:00Z">
            <w:r>
              <w:rPr>
                <w:noProof/>
                <w:webHidden/>
              </w:rPr>
              <w:t>26</w:t>
            </w:r>
            <w:r>
              <w:rPr>
                <w:noProof/>
                <w:webHidden/>
              </w:rPr>
              <w:fldChar w:fldCharType="end"/>
            </w:r>
            <w:r w:rsidRPr="00561BDB">
              <w:rPr>
                <w:rStyle w:val="Hyperlinkki"/>
                <w:noProof/>
              </w:rPr>
              <w:fldChar w:fldCharType="end"/>
            </w:r>
          </w:ins>
        </w:p>
        <w:p w14:paraId="63CEE9CC" w14:textId="35C97CCB" w:rsidR="001C1CE2" w:rsidRDefault="001C1CE2">
          <w:pPr>
            <w:pStyle w:val="Sisluet2"/>
            <w:tabs>
              <w:tab w:val="left" w:pos="880"/>
              <w:tab w:val="right" w:leader="dot" w:pos="9628"/>
            </w:tabs>
            <w:rPr>
              <w:ins w:id="158" w:author="Pakari Arja" w:date="2020-03-05T08:23:00Z"/>
              <w:rFonts w:asciiTheme="minorHAnsi" w:eastAsiaTheme="minorEastAsia" w:hAnsiTheme="minorHAnsi" w:cstheme="minorBidi"/>
              <w:noProof/>
              <w:sz w:val="22"/>
              <w:szCs w:val="22"/>
            </w:rPr>
          </w:pPr>
          <w:ins w:id="159"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"_Toc34289050"</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6.2</w:t>
            </w:r>
            <w:r>
              <w:rPr>
                <w:rFonts w:asciiTheme="minorHAnsi" w:eastAsiaTheme="minorEastAsia" w:hAnsiTheme="minorHAnsi" w:cstheme="minorBidi"/>
                <w:noProof/>
                <w:sz w:val="22"/>
                <w:szCs w:val="22"/>
              </w:rPr>
              <w:tab/>
            </w:r>
            <w:r w:rsidRPr="00561BDB">
              <w:rPr>
                <w:rStyle w:val="Hyperlinkki"/>
                <w:rFonts w:cs="Arial"/>
                <w:noProof/>
              </w:rPr>
              <w:t>Tietosisältö</w:t>
            </w:r>
            <w:r>
              <w:rPr>
                <w:noProof/>
                <w:webHidden/>
              </w:rPr>
              <w:tab/>
            </w:r>
            <w:r>
              <w:rPr>
                <w:noProof/>
                <w:webHidden/>
              </w:rPr>
              <w:fldChar w:fldCharType="begin"/>
            </w:r>
            <w:r>
              <w:rPr>
                <w:noProof/>
                <w:webHidden/>
              </w:rPr>
              <w:instrText xml:space="preserve"> PAGEREF _Toc34289050 \h </w:instrText>
            </w:r>
            <w:r>
              <w:rPr>
                <w:noProof/>
                <w:webHidden/>
              </w:rPr>
            </w:r>
          </w:ins>
          <w:r>
            <w:rPr>
              <w:noProof/>
              <w:webHidden/>
            </w:rPr>
            <w:fldChar w:fldCharType="separate"/>
          </w:r>
          <w:ins w:id="160" w:author="Pakari Arja" w:date="2020-03-05T08:23:00Z">
            <w:r>
              <w:rPr>
                <w:noProof/>
                <w:webHidden/>
              </w:rPr>
              <w:t>26</w:t>
            </w:r>
            <w:r>
              <w:rPr>
                <w:noProof/>
                <w:webHidden/>
              </w:rPr>
              <w:fldChar w:fldCharType="end"/>
            </w:r>
            <w:r w:rsidRPr="00561BDB">
              <w:rPr>
                <w:rStyle w:val="Hyperlinkki"/>
                <w:noProof/>
              </w:rPr>
              <w:fldChar w:fldCharType="end"/>
            </w:r>
          </w:ins>
        </w:p>
        <w:p w14:paraId="13EC35E4" w14:textId="7B738CF2" w:rsidR="001C1CE2" w:rsidRDefault="001C1CE2">
          <w:pPr>
            <w:pStyle w:val="Sisluet3"/>
            <w:tabs>
              <w:tab w:val="left" w:pos="1100"/>
              <w:tab w:val="right" w:leader="dot" w:pos="9628"/>
            </w:tabs>
            <w:rPr>
              <w:ins w:id="161" w:author="Pakari Arja" w:date="2020-03-05T08:23:00Z"/>
              <w:rFonts w:asciiTheme="minorHAnsi" w:eastAsiaTheme="minorEastAsia" w:hAnsiTheme="minorHAnsi" w:cstheme="minorBidi"/>
              <w:noProof/>
              <w:sz w:val="22"/>
              <w:szCs w:val="22"/>
            </w:rPr>
          </w:pPr>
          <w:ins w:id="162"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"_Toc34289051"</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6.2.1</w:t>
            </w:r>
            <w:r>
              <w:rPr>
                <w:rFonts w:asciiTheme="minorHAnsi" w:eastAsiaTheme="minorEastAsia" w:hAnsiTheme="minorHAnsi" w:cstheme="minorBidi"/>
                <w:noProof/>
                <w:sz w:val="22"/>
                <w:szCs w:val="22"/>
              </w:rPr>
              <w:tab/>
            </w:r>
            <w:r w:rsidRPr="00561BDB">
              <w:rPr>
                <w:rStyle w:val="Hyperlinkki"/>
                <w:rFonts w:cs="Arial"/>
                <w:noProof/>
              </w:rPr>
              <w:t>Pyyntösanoman rakenne</w:t>
            </w:r>
            <w:r>
              <w:rPr>
                <w:noProof/>
                <w:webHidden/>
              </w:rPr>
              <w:tab/>
            </w:r>
            <w:r>
              <w:rPr>
                <w:noProof/>
                <w:webHidden/>
              </w:rPr>
              <w:fldChar w:fldCharType="begin"/>
            </w:r>
            <w:r>
              <w:rPr>
                <w:noProof/>
                <w:webHidden/>
              </w:rPr>
              <w:instrText xml:space="preserve"> PAGEREF _Toc34289051 \h </w:instrText>
            </w:r>
            <w:r>
              <w:rPr>
                <w:noProof/>
                <w:webHidden/>
              </w:rPr>
            </w:r>
          </w:ins>
          <w:r>
            <w:rPr>
              <w:noProof/>
              <w:webHidden/>
            </w:rPr>
            <w:fldChar w:fldCharType="separate"/>
          </w:r>
          <w:ins w:id="163" w:author="Pakari Arja" w:date="2020-03-05T08:23:00Z">
            <w:r>
              <w:rPr>
                <w:noProof/>
                <w:webHidden/>
              </w:rPr>
              <w:t>26</w:t>
            </w:r>
            <w:r>
              <w:rPr>
                <w:noProof/>
                <w:webHidden/>
              </w:rPr>
              <w:fldChar w:fldCharType="end"/>
            </w:r>
            <w:r w:rsidRPr="00561BDB">
              <w:rPr>
                <w:rStyle w:val="Hyperlinkki"/>
                <w:noProof/>
              </w:rPr>
              <w:fldChar w:fldCharType="end"/>
            </w:r>
          </w:ins>
        </w:p>
        <w:p w14:paraId="67DC2C30" w14:textId="0C9A17E0" w:rsidR="001C1CE2" w:rsidRDefault="001C1CE2">
          <w:pPr>
            <w:pStyle w:val="Sisluet3"/>
            <w:tabs>
              <w:tab w:val="left" w:pos="1100"/>
              <w:tab w:val="right" w:leader="dot" w:pos="9628"/>
            </w:tabs>
            <w:rPr>
              <w:ins w:id="164" w:author="Pakari Arja" w:date="2020-03-05T08:23:00Z"/>
              <w:rFonts w:asciiTheme="minorHAnsi" w:eastAsiaTheme="minorEastAsia" w:hAnsiTheme="minorHAnsi" w:cstheme="minorBidi"/>
              <w:noProof/>
              <w:sz w:val="22"/>
              <w:szCs w:val="22"/>
            </w:rPr>
          </w:pPr>
          <w:ins w:id="165"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"_Toc34289052"</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6.2.2</w:t>
            </w:r>
            <w:r>
              <w:rPr>
                <w:rFonts w:asciiTheme="minorHAnsi" w:eastAsiaTheme="minorEastAsia" w:hAnsiTheme="minorHAnsi" w:cstheme="minorBidi"/>
                <w:noProof/>
                <w:sz w:val="22"/>
                <w:szCs w:val="22"/>
              </w:rPr>
              <w:tab/>
            </w:r>
            <w:r w:rsidRPr="00561BDB">
              <w:rPr>
                <w:rStyle w:val="Hyperlinkki"/>
                <w:rFonts w:cs="Arial"/>
                <w:noProof/>
              </w:rPr>
              <w:t>Vastaussanoman rakenne</w:t>
            </w:r>
            <w:r>
              <w:rPr>
                <w:noProof/>
                <w:webHidden/>
              </w:rPr>
              <w:tab/>
            </w:r>
            <w:r>
              <w:rPr>
                <w:noProof/>
                <w:webHidden/>
              </w:rPr>
              <w:fldChar w:fldCharType="begin"/>
            </w:r>
            <w:r>
              <w:rPr>
                <w:noProof/>
                <w:webHidden/>
              </w:rPr>
              <w:instrText xml:space="preserve"> PAGEREF _Toc34289052 \h </w:instrText>
            </w:r>
            <w:r>
              <w:rPr>
                <w:noProof/>
                <w:webHidden/>
              </w:rPr>
            </w:r>
          </w:ins>
          <w:r>
            <w:rPr>
              <w:noProof/>
              <w:webHidden/>
            </w:rPr>
            <w:fldChar w:fldCharType="separate"/>
          </w:r>
          <w:ins w:id="166" w:author="Pakari Arja" w:date="2020-03-05T08:23:00Z">
            <w:r>
              <w:rPr>
                <w:noProof/>
                <w:webHidden/>
              </w:rPr>
              <w:t>27</w:t>
            </w:r>
            <w:r>
              <w:rPr>
                <w:noProof/>
                <w:webHidden/>
              </w:rPr>
              <w:fldChar w:fldCharType="end"/>
            </w:r>
            <w:r w:rsidRPr="00561BDB">
              <w:rPr>
                <w:rStyle w:val="Hyperlinkki"/>
                <w:noProof/>
              </w:rPr>
              <w:fldChar w:fldCharType="end"/>
            </w:r>
          </w:ins>
        </w:p>
        <w:p w14:paraId="04982EC5" w14:textId="43688A67" w:rsidR="001C1CE2" w:rsidRDefault="001C1CE2">
          <w:pPr>
            <w:pStyle w:val="Sisluet2"/>
            <w:tabs>
              <w:tab w:val="left" w:pos="880"/>
              <w:tab w:val="right" w:leader="dot" w:pos="9628"/>
            </w:tabs>
            <w:rPr>
              <w:ins w:id="167" w:author="Pakari Arja" w:date="2020-03-05T08:23:00Z"/>
              <w:rFonts w:asciiTheme="minorHAnsi" w:eastAsiaTheme="minorEastAsia" w:hAnsiTheme="minorHAnsi" w:cstheme="minorBidi"/>
              <w:noProof/>
              <w:sz w:val="22"/>
              <w:szCs w:val="22"/>
            </w:rPr>
          </w:pPr>
          <w:ins w:id="168"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"_Toc34289053"</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6.3</w:t>
            </w:r>
            <w:r>
              <w:rPr>
                <w:rFonts w:asciiTheme="minorHAnsi" w:eastAsiaTheme="minorEastAsia" w:hAnsiTheme="minorHAnsi" w:cstheme="minorBidi"/>
                <w:noProof/>
                <w:sz w:val="22"/>
                <w:szCs w:val="22"/>
              </w:rPr>
              <w:tab/>
            </w:r>
            <w:r w:rsidRPr="00561BDB">
              <w:rPr>
                <w:rStyle w:val="Hyperlinkki"/>
                <w:rFonts w:cs="Arial"/>
                <w:noProof/>
              </w:rPr>
              <w:t>Pääsynhallinta</w:t>
            </w:r>
            <w:r>
              <w:rPr>
                <w:noProof/>
                <w:webHidden/>
              </w:rPr>
              <w:tab/>
            </w:r>
            <w:r>
              <w:rPr>
                <w:noProof/>
                <w:webHidden/>
              </w:rPr>
              <w:fldChar w:fldCharType="begin"/>
            </w:r>
            <w:r>
              <w:rPr>
                <w:noProof/>
                <w:webHidden/>
              </w:rPr>
              <w:instrText xml:space="preserve"> PAGEREF _Toc34289053 \h </w:instrText>
            </w:r>
            <w:r>
              <w:rPr>
                <w:noProof/>
                <w:webHidden/>
              </w:rPr>
            </w:r>
          </w:ins>
          <w:r>
            <w:rPr>
              <w:noProof/>
              <w:webHidden/>
            </w:rPr>
            <w:fldChar w:fldCharType="separate"/>
          </w:r>
          <w:ins w:id="169" w:author="Pakari Arja" w:date="2020-03-05T08:23:00Z">
            <w:r>
              <w:rPr>
                <w:noProof/>
                <w:webHidden/>
              </w:rPr>
              <w:t>28</w:t>
            </w:r>
            <w:r>
              <w:rPr>
                <w:noProof/>
                <w:webHidden/>
              </w:rPr>
              <w:fldChar w:fldCharType="end"/>
            </w:r>
            <w:r w:rsidRPr="00561BDB">
              <w:rPr>
                <w:rStyle w:val="Hyperlinkki"/>
                <w:noProof/>
              </w:rPr>
              <w:fldChar w:fldCharType="end"/>
            </w:r>
          </w:ins>
        </w:p>
        <w:p w14:paraId="5D46DC4F" w14:textId="76739B03" w:rsidR="001C1CE2" w:rsidRDefault="001C1CE2">
          <w:pPr>
            <w:pStyle w:val="Sisluet3"/>
            <w:tabs>
              <w:tab w:val="left" w:pos="1100"/>
              <w:tab w:val="right" w:leader="dot" w:pos="9628"/>
            </w:tabs>
            <w:rPr>
              <w:ins w:id="170" w:author="Pakari Arja" w:date="2020-03-05T08:23:00Z"/>
              <w:rFonts w:asciiTheme="minorHAnsi" w:eastAsiaTheme="minorEastAsia" w:hAnsiTheme="minorHAnsi" w:cstheme="minorBidi"/>
              <w:noProof/>
              <w:sz w:val="22"/>
              <w:szCs w:val="22"/>
            </w:rPr>
          </w:pPr>
          <w:ins w:id="171"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"_Toc34289054"</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6.3.1</w:t>
            </w:r>
            <w:r>
              <w:rPr>
                <w:rFonts w:asciiTheme="minorHAnsi" w:eastAsiaTheme="minorEastAsia" w:hAnsiTheme="minorHAnsi" w:cstheme="minorBidi"/>
                <w:noProof/>
                <w:sz w:val="22"/>
                <w:szCs w:val="22"/>
              </w:rPr>
              <w:tab/>
            </w:r>
            <w:r w:rsidRPr="00561BDB">
              <w:rPr>
                <w:rStyle w:val="Hyperlinkki"/>
                <w:rFonts w:cs="Arial"/>
                <w:noProof/>
              </w:rPr>
              <w:t>Normaalitilanne</w:t>
            </w:r>
            <w:r>
              <w:rPr>
                <w:noProof/>
                <w:webHidden/>
              </w:rPr>
              <w:tab/>
            </w:r>
            <w:r>
              <w:rPr>
                <w:noProof/>
                <w:webHidden/>
              </w:rPr>
              <w:fldChar w:fldCharType="begin"/>
            </w:r>
            <w:r>
              <w:rPr>
                <w:noProof/>
                <w:webHidden/>
              </w:rPr>
              <w:instrText xml:space="preserve"> PAGEREF _Toc34289054 \h </w:instrText>
            </w:r>
            <w:r>
              <w:rPr>
                <w:noProof/>
                <w:webHidden/>
              </w:rPr>
            </w:r>
          </w:ins>
          <w:r>
            <w:rPr>
              <w:noProof/>
              <w:webHidden/>
            </w:rPr>
            <w:fldChar w:fldCharType="separate"/>
          </w:r>
          <w:ins w:id="172" w:author="Pakari Arja" w:date="2020-03-05T08:23:00Z">
            <w:r>
              <w:rPr>
                <w:noProof/>
                <w:webHidden/>
              </w:rPr>
              <w:t>28</w:t>
            </w:r>
            <w:r>
              <w:rPr>
                <w:noProof/>
                <w:webHidden/>
              </w:rPr>
              <w:fldChar w:fldCharType="end"/>
            </w:r>
            <w:r w:rsidRPr="00561BDB">
              <w:rPr>
                <w:rStyle w:val="Hyperlinkki"/>
                <w:noProof/>
              </w:rPr>
              <w:fldChar w:fldCharType="end"/>
            </w:r>
          </w:ins>
        </w:p>
        <w:p w14:paraId="027EAB01" w14:textId="4F0F4AB9" w:rsidR="001C1CE2" w:rsidRDefault="001C1CE2">
          <w:pPr>
            <w:pStyle w:val="Sisluet3"/>
            <w:tabs>
              <w:tab w:val="left" w:pos="1100"/>
              <w:tab w:val="right" w:leader="dot" w:pos="9628"/>
            </w:tabs>
            <w:rPr>
              <w:ins w:id="173" w:author="Pakari Arja" w:date="2020-03-05T08:23:00Z"/>
              <w:rFonts w:asciiTheme="minorHAnsi" w:eastAsiaTheme="minorEastAsia" w:hAnsiTheme="minorHAnsi" w:cstheme="minorBidi"/>
              <w:noProof/>
              <w:sz w:val="22"/>
              <w:szCs w:val="22"/>
            </w:rPr>
          </w:pPr>
          <w:ins w:id="174" w:author="Pakari Arja" w:date="2020-03-05T08:23:00Z">
            <w:r w:rsidRPr="00561BDB">
              <w:rPr>
                <w:rStyle w:val="Hyperlinkki"/>
                <w:noProof/>
              </w:rPr>
              <w:fldChar w:fldCharType="begin"/>
            </w:r>
            <w:r w:rsidRPr="00561BDB">
              <w:rPr>
                <w:rStyle w:val="Hyperlinkki"/>
                <w:noProof/>
              </w:rPr>
              <w:instrText xml:space="preserve"> </w:instrText>
            </w:r>
            <w:r>
              <w:rPr>
                <w:noProof/>
              </w:rPr>
              <w:instrText>HYPERLINK \l "_Toc34289055"</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6.3.2</w:t>
            </w:r>
            <w:r>
              <w:rPr>
                <w:rFonts w:asciiTheme="minorHAnsi" w:eastAsiaTheme="minorEastAsia" w:hAnsiTheme="minorHAnsi" w:cstheme="minorBidi"/>
                <w:noProof/>
                <w:sz w:val="22"/>
                <w:szCs w:val="22"/>
              </w:rPr>
              <w:tab/>
            </w:r>
            <w:r w:rsidRPr="00561BDB">
              <w:rPr>
                <w:rStyle w:val="Hyperlinkki"/>
                <w:rFonts w:cs="Arial"/>
                <w:noProof/>
              </w:rPr>
              <w:t>Pysyvä osoitteistokytkentä</w:t>
            </w:r>
            <w:r>
              <w:rPr>
                <w:noProof/>
                <w:webHidden/>
              </w:rPr>
              <w:tab/>
            </w:r>
            <w:r>
              <w:rPr>
                <w:noProof/>
                <w:webHidden/>
              </w:rPr>
              <w:fldChar w:fldCharType="begin"/>
            </w:r>
            <w:r>
              <w:rPr>
                <w:noProof/>
                <w:webHidden/>
              </w:rPr>
              <w:instrText xml:space="preserve"> PAGEREF _Toc34289055 \h </w:instrText>
            </w:r>
            <w:r>
              <w:rPr>
                <w:noProof/>
                <w:webHidden/>
              </w:rPr>
            </w:r>
          </w:ins>
          <w:r>
            <w:rPr>
              <w:noProof/>
              <w:webHidden/>
            </w:rPr>
            <w:fldChar w:fldCharType="separate"/>
          </w:r>
          <w:ins w:id="175" w:author="Pakari Arja" w:date="2020-03-05T08:23:00Z">
            <w:r>
              <w:rPr>
                <w:noProof/>
                <w:webHidden/>
              </w:rPr>
              <w:t>28</w:t>
            </w:r>
            <w:r>
              <w:rPr>
                <w:noProof/>
                <w:webHidden/>
              </w:rPr>
              <w:fldChar w:fldCharType="end"/>
            </w:r>
            <w:r w:rsidRPr="00561BDB">
              <w:rPr>
                <w:rStyle w:val="Hyperlinkki"/>
                <w:noProof/>
              </w:rPr>
              <w:fldChar w:fldCharType="end"/>
            </w:r>
          </w:ins>
        </w:p>
        <w:p w14:paraId="5072F2D8" w14:textId="15D86575" w:rsidR="001C1CE2" w:rsidRDefault="001C1CE2">
          <w:pPr>
            <w:pStyle w:val="Sisluet2"/>
            <w:tabs>
              <w:tab w:val="left" w:pos="880"/>
              <w:tab w:val="right" w:leader="dot" w:pos="9628"/>
            </w:tabs>
            <w:rPr>
              <w:ins w:id="176" w:author="Pakari Arja" w:date="2020-03-05T08:23:00Z"/>
              <w:rFonts w:asciiTheme="minorHAnsi" w:eastAsiaTheme="minorEastAsia" w:hAnsiTheme="minorHAnsi" w:cstheme="minorBidi"/>
              <w:noProof/>
              <w:sz w:val="22"/>
              <w:szCs w:val="22"/>
            </w:rPr>
          </w:pPr>
          <w:ins w:id="177" w:author="Pakari Arja" w:date="2020-03-05T08:23:00Z">
            <w:r w:rsidRPr="00561BDB">
              <w:rPr>
                <w:rStyle w:val="Hyperlinkki"/>
                <w:noProof/>
              </w:rPr>
              <w:lastRenderedPageBreak/>
              <w:fldChar w:fldCharType="begin"/>
            </w:r>
            <w:r w:rsidRPr="00561BDB">
              <w:rPr>
                <w:rStyle w:val="Hyperlinkki"/>
                <w:noProof/>
              </w:rPr>
              <w:instrText xml:space="preserve"> </w:instrText>
            </w:r>
            <w:r>
              <w:rPr>
                <w:noProof/>
              </w:rPr>
              <w:instrText>HYPERLINK \l "_Toc34289056"</w:instrText>
            </w:r>
            <w:r w:rsidRPr="00561BDB">
              <w:rPr>
                <w:rStyle w:val="Hyperlinkki"/>
                <w:noProof/>
              </w:rPr>
              <w:instrText xml:space="preserve"> </w:instrText>
            </w:r>
            <w:r w:rsidRPr="00561BDB">
              <w:rPr>
                <w:rStyle w:val="Hyperlinkki"/>
                <w:noProof/>
              </w:rPr>
            </w:r>
            <w:r w:rsidRPr="00561BDB">
              <w:rPr>
                <w:rStyle w:val="Hyperlinkki"/>
                <w:noProof/>
              </w:rPr>
              <w:fldChar w:fldCharType="separate"/>
            </w:r>
            <w:r w:rsidRPr="00561BDB">
              <w:rPr>
                <w:rStyle w:val="Hyperlinkki"/>
                <w:rFonts w:cs="Arial"/>
                <w:noProof/>
              </w:rPr>
              <w:t>6.4</w:t>
            </w:r>
            <w:r>
              <w:rPr>
                <w:rFonts w:asciiTheme="minorHAnsi" w:eastAsiaTheme="minorEastAsia" w:hAnsiTheme="minorHAnsi" w:cstheme="minorBidi"/>
                <w:noProof/>
                <w:sz w:val="22"/>
                <w:szCs w:val="22"/>
              </w:rPr>
              <w:tab/>
            </w:r>
            <w:r w:rsidRPr="00561BDB">
              <w:rPr>
                <w:rStyle w:val="Hyperlinkki"/>
                <w:rFonts w:cs="Arial"/>
                <w:noProof/>
              </w:rPr>
              <w:t>Käsittelysäännöt</w:t>
            </w:r>
            <w:r>
              <w:rPr>
                <w:noProof/>
                <w:webHidden/>
              </w:rPr>
              <w:tab/>
            </w:r>
            <w:r>
              <w:rPr>
                <w:noProof/>
                <w:webHidden/>
              </w:rPr>
              <w:fldChar w:fldCharType="begin"/>
            </w:r>
            <w:r>
              <w:rPr>
                <w:noProof/>
                <w:webHidden/>
              </w:rPr>
              <w:instrText xml:space="preserve"> PAGEREF _Toc34289056 \h </w:instrText>
            </w:r>
            <w:r>
              <w:rPr>
                <w:noProof/>
                <w:webHidden/>
              </w:rPr>
            </w:r>
          </w:ins>
          <w:r>
            <w:rPr>
              <w:noProof/>
              <w:webHidden/>
            </w:rPr>
            <w:fldChar w:fldCharType="separate"/>
          </w:r>
          <w:ins w:id="178" w:author="Pakari Arja" w:date="2020-03-05T08:23:00Z">
            <w:r>
              <w:rPr>
                <w:noProof/>
                <w:webHidden/>
              </w:rPr>
              <w:t>28</w:t>
            </w:r>
            <w:r>
              <w:rPr>
                <w:noProof/>
                <w:webHidden/>
              </w:rPr>
              <w:fldChar w:fldCharType="end"/>
            </w:r>
            <w:r w:rsidRPr="00561BDB">
              <w:rPr>
                <w:rStyle w:val="Hyperlinkki"/>
                <w:noProof/>
              </w:rPr>
              <w:fldChar w:fldCharType="end"/>
            </w:r>
          </w:ins>
        </w:p>
        <w:p w14:paraId="1BAF7851" w14:textId="1CBF4DDB" w:rsidR="00C673D4" w:rsidDel="00BD5A45" w:rsidRDefault="00C673D4">
          <w:pPr>
            <w:pStyle w:val="Sisluet1"/>
            <w:tabs>
              <w:tab w:val="left" w:pos="400"/>
              <w:tab w:val="right" w:leader="dot" w:pos="9628"/>
            </w:tabs>
            <w:rPr>
              <w:del w:id="179" w:author="Pakari Arja" w:date="2020-02-09T16:54:00Z"/>
              <w:rFonts w:asciiTheme="minorHAnsi" w:eastAsiaTheme="minorEastAsia" w:hAnsiTheme="minorHAnsi" w:cstheme="minorBidi"/>
              <w:noProof/>
              <w:sz w:val="22"/>
              <w:szCs w:val="22"/>
            </w:rPr>
          </w:pPr>
          <w:del w:id="180" w:author="Pakari Arja" w:date="2020-02-09T16:54:00Z">
            <w:r w:rsidRPr="00BD5A45" w:rsidDel="00BD5A45">
              <w:rPr>
                <w:rFonts w:cs="Arial"/>
                <w:noProof/>
              </w:rPr>
              <w:delText>1</w:delText>
            </w:r>
            <w:r w:rsidDel="00BD5A45">
              <w:rPr>
                <w:rFonts w:asciiTheme="minorHAnsi" w:eastAsiaTheme="minorEastAsia" w:hAnsiTheme="minorHAnsi" w:cstheme="minorBidi"/>
                <w:noProof/>
                <w:sz w:val="22"/>
                <w:szCs w:val="22"/>
              </w:rPr>
              <w:tab/>
            </w:r>
            <w:r w:rsidRPr="00BD5A45" w:rsidDel="00BD5A45">
              <w:rPr>
                <w:rFonts w:cs="Arial"/>
                <w:noProof/>
              </w:rPr>
              <w:delText>Yleistä</w:delText>
            </w:r>
            <w:r w:rsidDel="00BD5A45">
              <w:rPr>
                <w:noProof/>
                <w:webHidden/>
              </w:rPr>
              <w:tab/>
              <w:delText>6</w:delText>
            </w:r>
          </w:del>
        </w:p>
        <w:p w14:paraId="35A78262" w14:textId="0461E721" w:rsidR="00C673D4" w:rsidDel="00BD5A45" w:rsidRDefault="00C673D4">
          <w:pPr>
            <w:pStyle w:val="Sisluet2"/>
            <w:tabs>
              <w:tab w:val="left" w:pos="880"/>
              <w:tab w:val="right" w:leader="dot" w:pos="9628"/>
            </w:tabs>
            <w:rPr>
              <w:del w:id="181" w:author="Pakari Arja" w:date="2020-02-09T16:54:00Z"/>
              <w:rFonts w:asciiTheme="minorHAnsi" w:eastAsiaTheme="minorEastAsia" w:hAnsiTheme="minorHAnsi" w:cstheme="minorBidi"/>
              <w:noProof/>
              <w:sz w:val="22"/>
              <w:szCs w:val="22"/>
            </w:rPr>
          </w:pPr>
          <w:del w:id="182" w:author="Pakari Arja" w:date="2020-02-09T16:54:00Z">
            <w:r w:rsidRPr="00BD5A45" w:rsidDel="00BD5A45">
              <w:rPr>
                <w:noProof/>
              </w:rPr>
              <w:delText>1.1</w:delText>
            </w:r>
            <w:r w:rsidDel="00BD5A45">
              <w:rPr>
                <w:rFonts w:asciiTheme="minorHAnsi" w:eastAsiaTheme="minorEastAsia" w:hAnsiTheme="minorHAnsi" w:cstheme="minorBidi"/>
                <w:noProof/>
                <w:sz w:val="22"/>
                <w:szCs w:val="22"/>
              </w:rPr>
              <w:tab/>
            </w:r>
            <w:r w:rsidRPr="00BD5A45" w:rsidDel="00BD5A45">
              <w:rPr>
                <w:noProof/>
              </w:rPr>
              <w:delText>Dokumentissa käytetyt käsitteet</w:delText>
            </w:r>
            <w:r w:rsidDel="00BD5A45">
              <w:rPr>
                <w:noProof/>
                <w:webHidden/>
              </w:rPr>
              <w:tab/>
              <w:delText>6</w:delText>
            </w:r>
          </w:del>
        </w:p>
        <w:p w14:paraId="7641C3F6" w14:textId="1635206A" w:rsidR="00C673D4" w:rsidDel="00BD5A45" w:rsidRDefault="00C673D4">
          <w:pPr>
            <w:pStyle w:val="Sisluet2"/>
            <w:tabs>
              <w:tab w:val="left" w:pos="880"/>
              <w:tab w:val="right" w:leader="dot" w:pos="9628"/>
            </w:tabs>
            <w:rPr>
              <w:del w:id="183" w:author="Pakari Arja" w:date="2020-02-09T16:54:00Z"/>
              <w:rFonts w:asciiTheme="minorHAnsi" w:eastAsiaTheme="minorEastAsia" w:hAnsiTheme="minorHAnsi" w:cstheme="minorBidi"/>
              <w:noProof/>
              <w:sz w:val="22"/>
              <w:szCs w:val="22"/>
            </w:rPr>
          </w:pPr>
          <w:del w:id="184" w:author="Pakari Arja" w:date="2020-02-09T16:54:00Z">
            <w:r w:rsidRPr="00BD5A45" w:rsidDel="00BD5A45">
              <w:rPr>
                <w:noProof/>
              </w:rPr>
              <w:delText>1.2</w:delText>
            </w:r>
            <w:r w:rsidDel="00BD5A45">
              <w:rPr>
                <w:rFonts w:asciiTheme="minorHAnsi" w:eastAsiaTheme="minorEastAsia" w:hAnsiTheme="minorHAnsi" w:cstheme="minorBidi"/>
                <w:noProof/>
                <w:sz w:val="22"/>
                <w:szCs w:val="22"/>
              </w:rPr>
              <w:tab/>
            </w:r>
            <w:r w:rsidRPr="008741A4" w:rsidDel="00BD5A45">
              <w:rPr>
                <w:noProof/>
              </w:rPr>
              <w:delText>Kyselyiden käyttötarkoitukset</w:delText>
            </w:r>
            <w:r w:rsidDel="00BD5A45">
              <w:rPr>
                <w:noProof/>
                <w:webHidden/>
              </w:rPr>
              <w:tab/>
              <w:delText>6</w:delText>
            </w:r>
          </w:del>
        </w:p>
        <w:p w14:paraId="5407B6D1" w14:textId="27AC5ED3" w:rsidR="00C673D4" w:rsidDel="00BD5A45" w:rsidRDefault="00C673D4">
          <w:pPr>
            <w:pStyle w:val="Sisluet1"/>
            <w:tabs>
              <w:tab w:val="left" w:pos="400"/>
              <w:tab w:val="right" w:leader="dot" w:pos="9628"/>
            </w:tabs>
            <w:rPr>
              <w:del w:id="185" w:author="Pakari Arja" w:date="2020-02-09T16:54:00Z"/>
              <w:rFonts w:asciiTheme="minorHAnsi" w:eastAsiaTheme="minorEastAsia" w:hAnsiTheme="minorHAnsi" w:cstheme="minorBidi"/>
              <w:noProof/>
              <w:sz w:val="22"/>
              <w:szCs w:val="22"/>
            </w:rPr>
          </w:pPr>
          <w:del w:id="186" w:author="Pakari Arja" w:date="2020-02-09T16:54:00Z">
            <w:r w:rsidRPr="008741A4" w:rsidDel="00BD5A45">
              <w:rPr>
                <w:rFonts w:cs="Arial"/>
                <w:noProof/>
              </w:rPr>
              <w:delText>2</w:delText>
            </w:r>
            <w:r w:rsidDel="00BD5A45">
              <w:rPr>
                <w:rFonts w:asciiTheme="minorHAnsi" w:eastAsiaTheme="minorEastAsia" w:hAnsiTheme="minorHAnsi" w:cstheme="minorBidi"/>
                <w:noProof/>
                <w:sz w:val="22"/>
                <w:szCs w:val="22"/>
              </w:rPr>
              <w:tab/>
            </w:r>
            <w:r w:rsidRPr="008741A4" w:rsidDel="00BD5A45">
              <w:rPr>
                <w:rFonts w:cs="Arial"/>
                <w:noProof/>
              </w:rPr>
              <w:delText>Luovutuslupapyyntö PP51 (järjestelmä)</w:delText>
            </w:r>
            <w:r w:rsidDel="00BD5A45">
              <w:rPr>
                <w:noProof/>
                <w:webHidden/>
              </w:rPr>
              <w:tab/>
              <w:delText>8</w:delText>
            </w:r>
          </w:del>
        </w:p>
        <w:p w14:paraId="46FD52E8" w14:textId="5D29CB1B" w:rsidR="00C673D4" w:rsidDel="00BD5A45" w:rsidRDefault="00C673D4">
          <w:pPr>
            <w:pStyle w:val="Sisluet2"/>
            <w:tabs>
              <w:tab w:val="left" w:pos="880"/>
              <w:tab w:val="right" w:leader="dot" w:pos="9628"/>
            </w:tabs>
            <w:rPr>
              <w:del w:id="187" w:author="Pakari Arja" w:date="2020-02-09T16:54:00Z"/>
              <w:rFonts w:asciiTheme="minorHAnsi" w:eastAsiaTheme="minorEastAsia" w:hAnsiTheme="minorHAnsi" w:cstheme="minorBidi"/>
              <w:noProof/>
              <w:sz w:val="22"/>
              <w:szCs w:val="22"/>
            </w:rPr>
          </w:pPr>
          <w:del w:id="188" w:author="Pakari Arja" w:date="2020-02-09T16:54:00Z">
            <w:r w:rsidRPr="008741A4" w:rsidDel="00BD5A45">
              <w:rPr>
                <w:rFonts w:cs="Arial"/>
                <w:noProof/>
              </w:rPr>
              <w:delText>2.1</w:delText>
            </w:r>
            <w:r w:rsidDel="00BD5A45">
              <w:rPr>
                <w:rFonts w:asciiTheme="minorHAnsi" w:eastAsiaTheme="minorEastAsia" w:hAnsiTheme="minorHAnsi" w:cstheme="minorBidi"/>
                <w:noProof/>
                <w:sz w:val="22"/>
                <w:szCs w:val="22"/>
              </w:rPr>
              <w:tab/>
            </w:r>
            <w:r w:rsidRPr="008741A4" w:rsidDel="00BD5A45">
              <w:rPr>
                <w:rFonts w:cs="Arial"/>
                <w:noProof/>
              </w:rPr>
              <w:delText>Liiketoimintalogiikan kuvaus (haku - vastaus)</w:delText>
            </w:r>
            <w:r w:rsidDel="00BD5A45">
              <w:rPr>
                <w:noProof/>
                <w:webHidden/>
              </w:rPr>
              <w:tab/>
              <w:delText>8</w:delText>
            </w:r>
          </w:del>
        </w:p>
        <w:p w14:paraId="7F626618" w14:textId="5C31C22A" w:rsidR="00C673D4" w:rsidDel="00BD5A45" w:rsidRDefault="00C673D4">
          <w:pPr>
            <w:pStyle w:val="Sisluet2"/>
            <w:tabs>
              <w:tab w:val="left" w:pos="880"/>
              <w:tab w:val="right" w:leader="dot" w:pos="9628"/>
            </w:tabs>
            <w:rPr>
              <w:del w:id="189" w:author="Pakari Arja" w:date="2020-02-09T16:54:00Z"/>
              <w:rFonts w:asciiTheme="minorHAnsi" w:eastAsiaTheme="minorEastAsia" w:hAnsiTheme="minorHAnsi" w:cstheme="minorBidi"/>
              <w:noProof/>
              <w:sz w:val="22"/>
              <w:szCs w:val="22"/>
            </w:rPr>
          </w:pPr>
          <w:del w:id="190" w:author="Pakari Arja" w:date="2020-02-09T16:54:00Z">
            <w:r w:rsidRPr="008741A4" w:rsidDel="00BD5A45">
              <w:rPr>
                <w:rFonts w:cs="Arial"/>
                <w:noProof/>
              </w:rPr>
              <w:delText>2.2</w:delText>
            </w:r>
            <w:r w:rsidDel="00BD5A45">
              <w:rPr>
                <w:rFonts w:asciiTheme="minorHAnsi" w:eastAsiaTheme="minorEastAsia" w:hAnsiTheme="minorHAnsi" w:cstheme="minorBidi"/>
                <w:noProof/>
                <w:sz w:val="22"/>
                <w:szCs w:val="22"/>
              </w:rPr>
              <w:tab/>
            </w:r>
            <w:r w:rsidRPr="008741A4" w:rsidDel="00BD5A45">
              <w:rPr>
                <w:rStyle w:val="Hyperlinkki"/>
                <w:noProof/>
              </w:rPr>
              <w:delText>Tietosisältö</w:delText>
            </w:r>
            <w:r w:rsidDel="00BD5A45">
              <w:rPr>
                <w:noProof/>
                <w:webHidden/>
              </w:rPr>
              <w:tab/>
              <w:delText>8</w:delText>
            </w:r>
          </w:del>
        </w:p>
        <w:p w14:paraId="7CF3A26C" w14:textId="6D50F23B" w:rsidR="00C673D4" w:rsidDel="00BD5A45" w:rsidRDefault="00C673D4">
          <w:pPr>
            <w:pStyle w:val="Sisluet3"/>
            <w:tabs>
              <w:tab w:val="left" w:pos="1100"/>
              <w:tab w:val="right" w:leader="dot" w:pos="9628"/>
            </w:tabs>
            <w:rPr>
              <w:del w:id="191" w:author="Pakari Arja" w:date="2020-02-09T16:54:00Z"/>
              <w:rFonts w:asciiTheme="minorHAnsi" w:eastAsiaTheme="minorEastAsia" w:hAnsiTheme="minorHAnsi" w:cstheme="minorBidi"/>
              <w:noProof/>
              <w:sz w:val="22"/>
              <w:szCs w:val="22"/>
            </w:rPr>
          </w:pPr>
          <w:del w:id="192" w:author="Pakari Arja" w:date="2020-02-09T16:54:00Z">
            <w:r w:rsidRPr="008741A4" w:rsidDel="00BD5A45">
              <w:rPr>
                <w:rFonts w:cs="Arial"/>
                <w:noProof/>
              </w:rPr>
              <w:delText>2.2.1</w:delText>
            </w:r>
            <w:r w:rsidDel="00BD5A45">
              <w:rPr>
                <w:rFonts w:asciiTheme="minorHAnsi" w:eastAsiaTheme="minorEastAsia" w:hAnsiTheme="minorHAnsi" w:cstheme="minorBidi"/>
                <w:noProof/>
                <w:sz w:val="22"/>
                <w:szCs w:val="22"/>
              </w:rPr>
              <w:tab/>
            </w:r>
            <w:r w:rsidRPr="008741A4" w:rsidDel="00BD5A45">
              <w:rPr>
                <w:rFonts w:cs="Arial"/>
                <w:noProof/>
              </w:rPr>
              <w:delText>Pyyntösanoman rakenne</w:delText>
            </w:r>
            <w:r w:rsidDel="00BD5A45">
              <w:rPr>
                <w:noProof/>
                <w:webHidden/>
              </w:rPr>
              <w:tab/>
              <w:delText>9</w:delText>
            </w:r>
          </w:del>
        </w:p>
        <w:p w14:paraId="29AB053E" w14:textId="13C8E891" w:rsidR="00C673D4" w:rsidDel="00BD5A45" w:rsidRDefault="00C673D4">
          <w:pPr>
            <w:pStyle w:val="Sisluet3"/>
            <w:tabs>
              <w:tab w:val="left" w:pos="1100"/>
              <w:tab w:val="right" w:leader="dot" w:pos="9628"/>
            </w:tabs>
            <w:rPr>
              <w:del w:id="193" w:author="Pakari Arja" w:date="2020-02-09T16:54:00Z"/>
              <w:rFonts w:asciiTheme="minorHAnsi" w:eastAsiaTheme="minorEastAsia" w:hAnsiTheme="minorHAnsi" w:cstheme="minorBidi"/>
              <w:noProof/>
              <w:sz w:val="22"/>
              <w:szCs w:val="22"/>
            </w:rPr>
          </w:pPr>
          <w:del w:id="194" w:author="Pakari Arja" w:date="2020-02-09T16:54:00Z">
            <w:r w:rsidRPr="008741A4" w:rsidDel="00BD5A45">
              <w:rPr>
                <w:rFonts w:cs="Arial"/>
                <w:noProof/>
              </w:rPr>
              <w:delText>2.2.2</w:delText>
            </w:r>
            <w:r w:rsidDel="00BD5A45">
              <w:rPr>
                <w:rFonts w:asciiTheme="minorHAnsi" w:eastAsiaTheme="minorEastAsia" w:hAnsiTheme="minorHAnsi" w:cstheme="minorBidi"/>
                <w:noProof/>
                <w:sz w:val="22"/>
                <w:szCs w:val="22"/>
              </w:rPr>
              <w:tab/>
            </w:r>
            <w:r w:rsidRPr="008741A4" w:rsidDel="00BD5A45">
              <w:rPr>
                <w:rFonts w:cs="Arial"/>
                <w:noProof/>
              </w:rPr>
              <w:delText>Vastaussanoman rakenne</w:delText>
            </w:r>
            <w:r w:rsidDel="00BD5A45">
              <w:rPr>
                <w:noProof/>
                <w:webHidden/>
              </w:rPr>
              <w:tab/>
              <w:delText>10</w:delText>
            </w:r>
          </w:del>
        </w:p>
        <w:p w14:paraId="20F4E6AE" w14:textId="706AACA7" w:rsidR="00C673D4" w:rsidDel="00BD5A45" w:rsidRDefault="00C673D4">
          <w:pPr>
            <w:pStyle w:val="Sisluet2"/>
            <w:tabs>
              <w:tab w:val="left" w:pos="880"/>
              <w:tab w:val="right" w:leader="dot" w:pos="9628"/>
            </w:tabs>
            <w:rPr>
              <w:del w:id="195" w:author="Pakari Arja" w:date="2020-02-09T16:54:00Z"/>
              <w:rFonts w:asciiTheme="minorHAnsi" w:eastAsiaTheme="minorEastAsia" w:hAnsiTheme="minorHAnsi" w:cstheme="minorBidi"/>
              <w:noProof/>
              <w:sz w:val="22"/>
              <w:szCs w:val="22"/>
            </w:rPr>
          </w:pPr>
          <w:del w:id="196" w:author="Pakari Arja" w:date="2020-02-09T16:54:00Z">
            <w:r w:rsidRPr="008741A4" w:rsidDel="00BD5A45">
              <w:rPr>
                <w:rFonts w:cs="Arial"/>
                <w:noProof/>
              </w:rPr>
              <w:delText>2.3</w:delText>
            </w:r>
            <w:r w:rsidDel="00BD5A45">
              <w:rPr>
                <w:rFonts w:asciiTheme="minorHAnsi" w:eastAsiaTheme="minorEastAsia" w:hAnsiTheme="minorHAnsi" w:cstheme="minorBidi"/>
                <w:noProof/>
                <w:sz w:val="22"/>
                <w:szCs w:val="22"/>
              </w:rPr>
              <w:tab/>
            </w:r>
            <w:r w:rsidRPr="008741A4" w:rsidDel="00BD5A45">
              <w:rPr>
                <w:rFonts w:cs="Arial"/>
                <w:noProof/>
              </w:rPr>
              <w:delText>Pääsynhallinta</w:delText>
            </w:r>
            <w:r w:rsidDel="00BD5A45">
              <w:rPr>
                <w:noProof/>
                <w:webHidden/>
              </w:rPr>
              <w:tab/>
              <w:delText>10</w:delText>
            </w:r>
          </w:del>
        </w:p>
        <w:p w14:paraId="6E425BCD" w14:textId="20671324" w:rsidR="00C673D4" w:rsidDel="00BD5A45" w:rsidRDefault="00C673D4">
          <w:pPr>
            <w:pStyle w:val="Sisluet3"/>
            <w:tabs>
              <w:tab w:val="left" w:pos="1100"/>
              <w:tab w:val="right" w:leader="dot" w:pos="9628"/>
            </w:tabs>
            <w:rPr>
              <w:del w:id="197" w:author="Pakari Arja" w:date="2020-02-09T16:54:00Z"/>
              <w:rFonts w:asciiTheme="minorHAnsi" w:eastAsiaTheme="minorEastAsia" w:hAnsiTheme="minorHAnsi" w:cstheme="minorBidi"/>
              <w:noProof/>
              <w:sz w:val="22"/>
              <w:szCs w:val="22"/>
            </w:rPr>
          </w:pPr>
          <w:del w:id="198" w:author="Pakari Arja" w:date="2020-02-09T16:54:00Z">
            <w:r w:rsidRPr="008741A4" w:rsidDel="00BD5A45">
              <w:rPr>
                <w:rFonts w:cs="Arial"/>
                <w:noProof/>
              </w:rPr>
              <w:delText>2.3.1</w:delText>
            </w:r>
            <w:r w:rsidDel="00BD5A45">
              <w:rPr>
                <w:rFonts w:asciiTheme="minorHAnsi" w:eastAsiaTheme="minorEastAsia" w:hAnsiTheme="minorHAnsi" w:cstheme="minorBidi"/>
                <w:noProof/>
                <w:sz w:val="22"/>
                <w:szCs w:val="22"/>
              </w:rPr>
              <w:tab/>
            </w:r>
            <w:r w:rsidRPr="008741A4" w:rsidDel="00BD5A45">
              <w:rPr>
                <w:rFonts w:cs="Arial"/>
                <w:noProof/>
              </w:rPr>
              <w:delText>Normaalitilanne</w:delText>
            </w:r>
            <w:r w:rsidDel="00BD5A45">
              <w:rPr>
                <w:noProof/>
                <w:webHidden/>
              </w:rPr>
              <w:tab/>
              <w:delText>11</w:delText>
            </w:r>
          </w:del>
        </w:p>
        <w:p w14:paraId="02C8C954" w14:textId="5944DCDD" w:rsidR="00C673D4" w:rsidDel="00BD5A45" w:rsidRDefault="00C673D4">
          <w:pPr>
            <w:pStyle w:val="Sisluet3"/>
            <w:tabs>
              <w:tab w:val="left" w:pos="1100"/>
              <w:tab w:val="right" w:leader="dot" w:pos="9628"/>
            </w:tabs>
            <w:rPr>
              <w:del w:id="199" w:author="Pakari Arja" w:date="2020-02-09T16:54:00Z"/>
              <w:rFonts w:asciiTheme="minorHAnsi" w:eastAsiaTheme="minorEastAsia" w:hAnsiTheme="minorHAnsi" w:cstheme="minorBidi"/>
              <w:noProof/>
              <w:sz w:val="22"/>
              <w:szCs w:val="22"/>
            </w:rPr>
          </w:pPr>
          <w:del w:id="200" w:author="Pakari Arja" w:date="2020-02-09T16:54:00Z">
            <w:r w:rsidRPr="008741A4" w:rsidDel="00BD5A45">
              <w:rPr>
                <w:rFonts w:cs="Arial"/>
                <w:noProof/>
              </w:rPr>
              <w:delText>2.3.2</w:delText>
            </w:r>
            <w:r w:rsidDel="00BD5A45">
              <w:rPr>
                <w:rFonts w:asciiTheme="minorHAnsi" w:eastAsiaTheme="minorEastAsia" w:hAnsiTheme="minorHAnsi" w:cstheme="minorBidi"/>
                <w:noProof/>
                <w:sz w:val="22"/>
                <w:szCs w:val="22"/>
              </w:rPr>
              <w:tab/>
            </w:r>
            <w:r w:rsidRPr="008741A4" w:rsidDel="00BD5A45">
              <w:rPr>
                <w:rFonts w:cs="Arial"/>
                <w:noProof/>
              </w:rPr>
              <w:delText>Pysyvä osoitteistokytkentä</w:delText>
            </w:r>
            <w:r w:rsidDel="00BD5A45">
              <w:rPr>
                <w:noProof/>
                <w:webHidden/>
              </w:rPr>
              <w:tab/>
              <w:delText>11</w:delText>
            </w:r>
          </w:del>
        </w:p>
        <w:p w14:paraId="6BE046BF" w14:textId="1E095635" w:rsidR="00C673D4" w:rsidDel="00BD5A45" w:rsidRDefault="00C673D4">
          <w:pPr>
            <w:pStyle w:val="Sisluet2"/>
            <w:tabs>
              <w:tab w:val="left" w:pos="880"/>
              <w:tab w:val="right" w:leader="dot" w:pos="9628"/>
            </w:tabs>
            <w:rPr>
              <w:del w:id="201" w:author="Pakari Arja" w:date="2020-02-09T16:54:00Z"/>
              <w:rFonts w:asciiTheme="minorHAnsi" w:eastAsiaTheme="minorEastAsia" w:hAnsiTheme="minorHAnsi" w:cstheme="minorBidi"/>
              <w:noProof/>
              <w:sz w:val="22"/>
              <w:szCs w:val="22"/>
            </w:rPr>
          </w:pPr>
          <w:del w:id="202" w:author="Pakari Arja" w:date="2020-02-09T16:54:00Z">
            <w:r w:rsidRPr="008741A4" w:rsidDel="00BD5A45">
              <w:rPr>
                <w:rFonts w:cs="Arial"/>
                <w:noProof/>
              </w:rPr>
              <w:delText>2.4</w:delText>
            </w:r>
            <w:r w:rsidDel="00BD5A45">
              <w:rPr>
                <w:rFonts w:asciiTheme="minorHAnsi" w:eastAsiaTheme="minorEastAsia" w:hAnsiTheme="minorHAnsi" w:cstheme="minorBidi"/>
                <w:noProof/>
                <w:sz w:val="22"/>
                <w:szCs w:val="22"/>
              </w:rPr>
              <w:tab/>
            </w:r>
            <w:r w:rsidRPr="008741A4" w:rsidDel="00BD5A45">
              <w:rPr>
                <w:rFonts w:cs="Arial"/>
                <w:noProof/>
              </w:rPr>
              <w:delText>Käsittelysäännöt</w:delText>
            </w:r>
            <w:r w:rsidDel="00BD5A45">
              <w:rPr>
                <w:noProof/>
                <w:webHidden/>
              </w:rPr>
              <w:tab/>
              <w:delText>11</w:delText>
            </w:r>
          </w:del>
        </w:p>
        <w:p w14:paraId="1607062D" w14:textId="4234C03A" w:rsidR="00C673D4" w:rsidDel="00BD5A45" w:rsidRDefault="00C673D4">
          <w:pPr>
            <w:pStyle w:val="Sisluet3"/>
            <w:tabs>
              <w:tab w:val="left" w:pos="1100"/>
              <w:tab w:val="right" w:leader="dot" w:pos="9628"/>
            </w:tabs>
            <w:rPr>
              <w:del w:id="203" w:author="Pakari Arja" w:date="2020-02-09T16:54:00Z"/>
              <w:rFonts w:asciiTheme="minorHAnsi" w:eastAsiaTheme="minorEastAsia" w:hAnsiTheme="minorHAnsi" w:cstheme="minorBidi"/>
              <w:noProof/>
              <w:sz w:val="22"/>
              <w:szCs w:val="22"/>
            </w:rPr>
          </w:pPr>
          <w:del w:id="204" w:author="Pakari Arja" w:date="2020-02-09T16:54:00Z">
            <w:r w:rsidRPr="008741A4" w:rsidDel="00BD5A45">
              <w:rPr>
                <w:rFonts w:cs="Arial"/>
                <w:noProof/>
              </w:rPr>
              <w:delText>2.4.1</w:delText>
            </w:r>
            <w:r w:rsidDel="00BD5A45">
              <w:rPr>
                <w:rFonts w:asciiTheme="minorHAnsi" w:eastAsiaTheme="minorEastAsia" w:hAnsiTheme="minorHAnsi" w:cstheme="minorBidi"/>
                <w:noProof/>
                <w:sz w:val="22"/>
                <w:szCs w:val="22"/>
              </w:rPr>
              <w:tab/>
            </w:r>
            <w:r w:rsidRPr="008741A4" w:rsidDel="00BD5A45">
              <w:rPr>
                <w:rFonts w:cs="Arial"/>
                <w:noProof/>
              </w:rPr>
              <w:delText>luovutussääntö = "YR" eli yhteisrekisteri</w:delText>
            </w:r>
            <w:r w:rsidDel="00BD5A45">
              <w:rPr>
                <w:noProof/>
                <w:webHidden/>
              </w:rPr>
              <w:tab/>
              <w:delText>12</w:delText>
            </w:r>
          </w:del>
        </w:p>
        <w:p w14:paraId="2684AF69" w14:textId="2BFB00C5" w:rsidR="00C673D4" w:rsidDel="00BD5A45" w:rsidRDefault="00C673D4">
          <w:pPr>
            <w:pStyle w:val="Sisluet3"/>
            <w:tabs>
              <w:tab w:val="left" w:pos="1100"/>
              <w:tab w:val="right" w:leader="dot" w:pos="9628"/>
            </w:tabs>
            <w:rPr>
              <w:del w:id="205" w:author="Pakari Arja" w:date="2020-02-09T16:54:00Z"/>
              <w:rFonts w:asciiTheme="minorHAnsi" w:eastAsiaTheme="minorEastAsia" w:hAnsiTheme="minorHAnsi" w:cstheme="minorBidi"/>
              <w:noProof/>
              <w:sz w:val="22"/>
              <w:szCs w:val="22"/>
            </w:rPr>
          </w:pPr>
          <w:del w:id="206" w:author="Pakari Arja" w:date="2020-02-09T16:54:00Z">
            <w:r w:rsidRPr="008741A4" w:rsidDel="00BD5A45">
              <w:rPr>
                <w:rFonts w:cs="Arial"/>
                <w:noProof/>
              </w:rPr>
              <w:delText>2.4.2</w:delText>
            </w:r>
            <w:r w:rsidDel="00BD5A45">
              <w:rPr>
                <w:rFonts w:asciiTheme="minorHAnsi" w:eastAsiaTheme="minorEastAsia" w:hAnsiTheme="minorHAnsi" w:cstheme="minorBidi"/>
                <w:noProof/>
                <w:sz w:val="22"/>
                <w:szCs w:val="22"/>
              </w:rPr>
              <w:tab/>
            </w:r>
            <w:r w:rsidRPr="008741A4" w:rsidDel="00BD5A45">
              <w:rPr>
                <w:rFonts w:cs="Arial"/>
                <w:noProof/>
              </w:rPr>
              <w:delText>luovutussääntö = ”KA” eli kansallinen suostumus</w:delText>
            </w:r>
            <w:r w:rsidDel="00BD5A45">
              <w:rPr>
                <w:noProof/>
                <w:webHidden/>
              </w:rPr>
              <w:tab/>
              <w:delText>13</w:delText>
            </w:r>
          </w:del>
        </w:p>
        <w:p w14:paraId="4B4A186D" w14:textId="3F76A724" w:rsidR="00C673D4" w:rsidDel="00BD5A45" w:rsidRDefault="00C673D4">
          <w:pPr>
            <w:pStyle w:val="Sisluet1"/>
            <w:tabs>
              <w:tab w:val="left" w:pos="400"/>
              <w:tab w:val="right" w:leader="dot" w:pos="9628"/>
            </w:tabs>
            <w:rPr>
              <w:del w:id="207" w:author="Pakari Arja" w:date="2020-02-09T16:54:00Z"/>
              <w:rFonts w:asciiTheme="minorHAnsi" w:eastAsiaTheme="minorEastAsia" w:hAnsiTheme="minorHAnsi" w:cstheme="minorBidi"/>
              <w:noProof/>
              <w:sz w:val="22"/>
              <w:szCs w:val="22"/>
            </w:rPr>
          </w:pPr>
          <w:del w:id="208" w:author="Pakari Arja" w:date="2020-02-09T16:54:00Z">
            <w:r w:rsidRPr="008741A4" w:rsidDel="00BD5A45">
              <w:rPr>
                <w:rFonts w:cs="Arial"/>
                <w:noProof/>
              </w:rPr>
              <w:delText>3</w:delText>
            </w:r>
            <w:r w:rsidDel="00BD5A45">
              <w:rPr>
                <w:rFonts w:asciiTheme="minorHAnsi" w:eastAsiaTheme="minorEastAsia" w:hAnsiTheme="minorHAnsi" w:cstheme="minorBidi"/>
                <w:noProof/>
                <w:sz w:val="22"/>
                <w:szCs w:val="22"/>
              </w:rPr>
              <w:tab/>
            </w:r>
            <w:r w:rsidRPr="008741A4" w:rsidDel="00BD5A45">
              <w:rPr>
                <w:rFonts w:cs="Arial"/>
                <w:noProof/>
              </w:rPr>
              <w:delText>Luovutustietojen kysely PP52 (ammattihlö) ja PP53 (järjestelmä)</w:delText>
            </w:r>
            <w:r w:rsidDel="00BD5A45">
              <w:rPr>
                <w:noProof/>
                <w:webHidden/>
              </w:rPr>
              <w:tab/>
              <w:delText>15</w:delText>
            </w:r>
          </w:del>
        </w:p>
        <w:p w14:paraId="7497D9CC" w14:textId="5B044308" w:rsidR="00C673D4" w:rsidDel="00BD5A45" w:rsidRDefault="00C673D4">
          <w:pPr>
            <w:pStyle w:val="Sisluet2"/>
            <w:tabs>
              <w:tab w:val="left" w:pos="880"/>
              <w:tab w:val="right" w:leader="dot" w:pos="9628"/>
            </w:tabs>
            <w:rPr>
              <w:del w:id="209" w:author="Pakari Arja" w:date="2020-02-09T16:54:00Z"/>
              <w:rFonts w:asciiTheme="minorHAnsi" w:eastAsiaTheme="minorEastAsia" w:hAnsiTheme="minorHAnsi" w:cstheme="minorBidi"/>
              <w:noProof/>
              <w:sz w:val="22"/>
              <w:szCs w:val="22"/>
            </w:rPr>
          </w:pPr>
          <w:del w:id="210" w:author="Pakari Arja" w:date="2020-02-09T16:54:00Z">
            <w:r w:rsidRPr="008741A4" w:rsidDel="00BD5A45">
              <w:rPr>
                <w:rFonts w:cs="Arial"/>
                <w:noProof/>
              </w:rPr>
              <w:delText>3.1</w:delText>
            </w:r>
            <w:r w:rsidDel="00BD5A45">
              <w:rPr>
                <w:rFonts w:asciiTheme="minorHAnsi" w:eastAsiaTheme="minorEastAsia" w:hAnsiTheme="minorHAnsi" w:cstheme="minorBidi"/>
                <w:noProof/>
                <w:sz w:val="22"/>
                <w:szCs w:val="22"/>
              </w:rPr>
              <w:tab/>
            </w:r>
            <w:r w:rsidRPr="008741A4" w:rsidDel="00BD5A45">
              <w:rPr>
                <w:rFonts w:cs="Arial"/>
                <w:noProof/>
              </w:rPr>
              <w:delText>Liiketoimintalogiikan kuvaus (haku - vastaus)</w:delText>
            </w:r>
            <w:r w:rsidDel="00BD5A45">
              <w:rPr>
                <w:noProof/>
                <w:webHidden/>
              </w:rPr>
              <w:tab/>
              <w:delText>15</w:delText>
            </w:r>
          </w:del>
        </w:p>
        <w:p w14:paraId="008B5CE7" w14:textId="34DB62BE" w:rsidR="00C673D4" w:rsidDel="00BD5A45" w:rsidRDefault="00C673D4">
          <w:pPr>
            <w:pStyle w:val="Sisluet2"/>
            <w:tabs>
              <w:tab w:val="left" w:pos="880"/>
              <w:tab w:val="right" w:leader="dot" w:pos="9628"/>
            </w:tabs>
            <w:rPr>
              <w:del w:id="211" w:author="Pakari Arja" w:date="2020-02-09T16:54:00Z"/>
              <w:rFonts w:asciiTheme="minorHAnsi" w:eastAsiaTheme="minorEastAsia" w:hAnsiTheme="minorHAnsi" w:cstheme="minorBidi"/>
              <w:noProof/>
              <w:sz w:val="22"/>
              <w:szCs w:val="22"/>
            </w:rPr>
          </w:pPr>
          <w:del w:id="212" w:author="Pakari Arja" w:date="2020-02-09T16:54:00Z">
            <w:r w:rsidRPr="008741A4" w:rsidDel="00BD5A45">
              <w:rPr>
                <w:rFonts w:cs="Arial"/>
                <w:noProof/>
              </w:rPr>
              <w:delText>3.2</w:delText>
            </w:r>
            <w:r w:rsidDel="00BD5A45">
              <w:rPr>
                <w:rFonts w:asciiTheme="minorHAnsi" w:eastAsiaTheme="minorEastAsia" w:hAnsiTheme="minorHAnsi" w:cstheme="minorBidi"/>
                <w:noProof/>
                <w:sz w:val="22"/>
                <w:szCs w:val="22"/>
              </w:rPr>
              <w:tab/>
            </w:r>
            <w:r w:rsidRPr="008741A4" w:rsidDel="00BD5A45">
              <w:rPr>
                <w:rFonts w:cs="Arial"/>
                <w:noProof/>
              </w:rPr>
              <w:delText>Tietosisältö</w:delText>
            </w:r>
            <w:r w:rsidDel="00BD5A45">
              <w:rPr>
                <w:noProof/>
                <w:webHidden/>
              </w:rPr>
              <w:tab/>
              <w:delText>15</w:delText>
            </w:r>
          </w:del>
        </w:p>
        <w:p w14:paraId="7D77ABB5" w14:textId="7F0172CC" w:rsidR="00C673D4" w:rsidDel="00BD5A45" w:rsidRDefault="00C673D4">
          <w:pPr>
            <w:pStyle w:val="Sisluet3"/>
            <w:tabs>
              <w:tab w:val="left" w:pos="1100"/>
              <w:tab w:val="right" w:leader="dot" w:pos="9628"/>
            </w:tabs>
            <w:rPr>
              <w:del w:id="213" w:author="Pakari Arja" w:date="2020-02-09T16:54:00Z"/>
              <w:rFonts w:asciiTheme="minorHAnsi" w:eastAsiaTheme="minorEastAsia" w:hAnsiTheme="minorHAnsi" w:cstheme="minorBidi"/>
              <w:noProof/>
              <w:sz w:val="22"/>
              <w:szCs w:val="22"/>
            </w:rPr>
          </w:pPr>
          <w:del w:id="214" w:author="Pakari Arja" w:date="2020-02-09T16:54:00Z">
            <w:r w:rsidRPr="008741A4" w:rsidDel="00BD5A45">
              <w:rPr>
                <w:rFonts w:cs="Arial"/>
                <w:noProof/>
              </w:rPr>
              <w:delText>3.2.1</w:delText>
            </w:r>
            <w:r w:rsidDel="00BD5A45">
              <w:rPr>
                <w:rFonts w:asciiTheme="minorHAnsi" w:eastAsiaTheme="minorEastAsia" w:hAnsiTheme="minorHAnsi" w:cstheme="minorBidi"/>
                <w:noProof/>
                <w:sz w:val="22"/>
                <w:szCs w:val="22"/>
              </w:rPr>
              <w:tab/>
            </w:r>
            <w:r w:rsidRPr="008741A4" w:rsidDel="00BD5A45">
              <w:rPr>
                <w:rStyle w:val="Hyperlinkki"/>
                <w:noProof/>
              </w:rPr>
              <w:delText>Pyyntösanoman rakenne</w:delText>
            </w:r>
            <w:r w:rsidDel="00BD5A45">
              <w:rPr>
                <w:noProof/>
                <w:webHidden/>
              </w:rPr>
              <w:tab/>
              <w:delText>16</w:delText>
            </w:r>
          </w:del>
        </w:p>
        <w:p w14:paraId="73033BE2" w14:textId="7A85FB12" w:rsidR="00C673D4" w:rsidDel="00BD5A45" w:rsidRDefault="00C673D4">
          <w:pPr>
            <w:pStyle w:val="Sisluet3"/>
            <w:tabs>
              <w:tab w:val="left" w:pos="1100"/>
              <w:tab w:val="right" w:leader="dot" w:pos="9628"/>
            </w:tabs>
            <w:rPr>
              <w:del w:id="215" w:author="Pakari Arja" w:date="2020-02-09T16:54:00Z"/>
              <w:rFonts w:asciiTheme="minorHAnsi" w:eastAsiaTheme="minorEastAsia" w:hAnsiTheme="minorHAnsi" w:cstheme="minorBidi"/>
              <w:noProof/>
              <w:sz w:val="22"/>
              <w:szCs w:val="22"/>
            </w:rPr>
          </w:pPr>
          <w:del w:id="216" w:author="Pakari Arja" w:date="2020-02-09T16:54:00Z">
            <w:r w:rsidRPr="008741A4" w:rsidDel="00BD5A45">
              <w:rPr>
                <w:rFonts w:cs="Arial"/>
                <w:noProof/>
              </w:rPr>
              <w:delText>3.2.2</w:delText>
            </w:r>
            <w:r w:rsidDel="00BD5A45">
              <w:rPr>
                <w:rFonts w:asciiTheme="minorHAnsi" w:eastAsiaTheme="minorEastAsia" w:hAnsiTheme="minorHAnsi" w:cstheme="minorBidi"/>
                <w:noProof/>
                <w:sz w:val="22"/>
                <w:szCs w:val="22"/>
              </w:rPr>
              <w:tab/>
            </w:r>
            <w:r w:rsidRPr="008741A4" w:rsidDel="00BD5A45">
              <w:rPr>
                <w:rFonts w:cs="Arial"/>
                <w:noProof/>
              </w:rPr>
              <w:delText>Vastaussanoman rakenne</w:delText>
            </w:r>
            <w:r w:rsidDel="00BD5A45">
              <w:rPr>
                <w:noProof/>
                <w:webHidden/>
              </w:rPr>
              <w:tab/>
              <w:delText>17</w:delText>
            </w:r>
          </w:del>
        </w:p>
        <w:p w14:paraId="5E1D3F84" w14:textId="12B00D9B" w:rsidR="00C673D4" w:rsidDel="00BD5A45" w:rsidRDefault="00C673D4">
          <w:pPr>
            <w:pStyle w:val="Sisluet2"/>
            <w:tabs>
              <w:tab w:val="left" w:pos="880"/>
              <w:tab w:val="right" w:leader="dot" w:pos="9628"/>
            </w:tabs>
            <w:rPr>
              <w:del w:id="217" w:author="Pakari Arja" w:date="2020-02-09T16:54:00Z"/>
              <w:rFonts w:asciiTheme="minorHAnsi" w:eastAsiaTheme="minorEastAsia" w:hAnsiTheme="minorHAnsi" w:cstheme="minorBidi"/>
              <w:noProof/>
              <w:sz w:val="22"/>
              <w:szCs w:val="22"/>
            </w:rPr>
          </w:pPr>
          <w:del w:id="218" w:author="Pakari Arja" w:date="2020-02-09T16:54:00Z">
            <w:r w:rsidRPr="008741A4" w:rsidDel="00BD5A45">
              <w:rPr>
                <w:rFonts w:cs="Arial"/>
                <w:noProof/>
              </w:rPr>
              <w:delText>3.3</w:delText>
            </w:r>
            <w:r w:rsidDel="00BD5A45">
              <w:rPr>
                <w:rFonts w:asciiTheme="minorHAnsi" w:eastAsiaTheme="minorEastAsia" w:hAnsiTheme="minorHAnsi" w:cstheme="minorBidi"/>
                <w:noProof/>
                <w:sz w:val="22"/>
                <w:szCs w:val="22"/>
              </w:rPr>
              <w:tab/>
            </w:r>
            <w:r w:rsidRPr="008741A4" w:rsidDel="00BD5A45">
              <w:rPr>
                <w:rFonts w:cs="Arial"/>
                <w:noProof/>
              </w:rPr>
              <w:delText>Pääsynhallinta</w:delText>
            </w:r>
            <w:r w:rsidDel="00BD5A45">
              <w:rPr>
                <w:noProof/>
                <w:webHidden/>
              </w:rPr>
              <w:tab/>
              <w:delText>17</w:delText>
            </w:r>
          </w:del>
        </w:p>
        <w:p w14:paraId="231A92E1" w14:textId="57B70CF1" w:rsidR="00C673D4" w:rsidDel="00BD5A45" w:rsidRDefault="00C673D4">
          <w:pPr>
            <w:pStyle w:val="Sisluet3"/>
            <w:tabs>
              <w:tab w:val="left" w:pos="1100"/>
              <w:tab w:val="right" w:leader="dot" w:pos="9628"/>
            </w:tabs>
            <w:rPr>
              <w:del w:id="219" w:author="Pakari Arja" w:date="2020-02-09T16:54:00Z"/>
              <w:rFonts w:asciiTheme="minorHAnsi" w:eastAsiaTheme="minorEastAsia" w:hAnsiTheme="minorHAnsi" w:cstheme="minorBidi"/>
              <w:noProof/>
              <w:sz w:val="22"/>
              <w:szCs w:val="22"/>
            </w:rPr>
          </w:pPr>
          <w:del w:id="220" w:author="Pakari Arja" w:date="2020-02-09T16:54:00Z">
            <w:r w:rsidRPr="008741A4" w:rsidDel="00BD5A45">
              <w:rPr>
                <w:rFonts w:cs="Arial"/>
                <w:noProof/>
              </w:rPr>
              <w:delText>3.3.1</w:delText>
            </w:r>
            <w:r w:rsidDel="00BD5A45">
              <w:rPr>
                <w:rFonts w:asciiTheme="minorHAnsi" w:eastAsiaTheme="minorEastAsia" w:hAnsiTheme="minorHAnsi" w:cstheme="minorBidi"/>
                <w:noProof/>
                <w:sz w:val="22"/>
                <w:szCs w:val="22"/>
              </w:rPr>
              <w:tab/>
            </w:r>
            <w:r w:rsidRPr="008741A4" w:rsidDel="00BD5A45">
              <w:rPr>
                <w:rFonts w:cs="Arial"/>
                <w:noProof/>
              </w:rPr>
              <w:delText>Normaalitilanne</w:delText>
            </w:r>
            <w:r w:rsidDel="00BD5A45">
              <w:rPr>
                <w:noProof/>
                <w:webHidden/>
              </w:rPr>
              <w:tab/>
              <w:delText>17</w:delText>
            </w:r>
          </w:del>
        </w:p>
        <w:p w14:paraId="4D81991B" w14:textId="53A60748" w:rsidR="00C673D4" w:rsidDel="00BD5A45" w:rsidRDefault="00C673D4">
          <w:pPr>
            <w:pStyle w:val="Sisluet3"/>
            <w:tabs>
              <w:tab w:val="left" w:pos="1100"/>
              <w:tab w:val="right" w:leader="dot" w:pos="9628"/>
            </w:tabs>
            <w:rPr>
              <w:del w:id="221" w:author="Pakari Arja" w:date="2020-02-09T16:54:00Z"/>
              <w:rFonts w:asciiTheme="minorHAnsi" w:eastAsiaTheme="minorEastAsia" w:hAnsiTheme="minorHAnsi" w:cstheme="minorBidi"/>
              <w:noProof/>
              <w:sz w:val="22"/>
              <w:szCs w:val="22"/>
            </w:rPr>
          </w:pPr>
          <w:del w:id="222" w:author="Pakari Arja" w:date="2020-02-09T16:54:00Z">
            <w:r w:rsidRPr="008741A4" w:rsidDel="00BD5A45">
              <w:rPr>
                <w:rFonts w:cs="Arial"/>
                <w:noProof/>
              </w:rPr>
              <w:delText>3.3.2</w:delText>
            </w:r>
            <w:r w:rsidDel="00BD5A45">
              <w:rPr>
                <w:rFonts w:asciiTheme="minorHAnsi" w:eastAsiaTheme="minorEastAsia" w:hAnsiTheme="minorHAnsi" w:cstheme="minorBidi"/>
                <w:noProof/>
                <w:sz w:val="22"/>
                <w:szCs w:val="22"/>
              </w:rPr>
              <w:tab/>
            </w:r>
            <w:r w:rsidRPr="008741A4" w:rsidDel="00BD5A45">
              <w:rPr>
                <w:rFonts w:cs="Arial"/>
                <w:noProof/>
              </w:rPr>
              <w:delText>Pysyvä osoitteistokytkentä</w:delText>
            </w:r>
            <w:r w:rsidDel="00BD5A45">
              <w:rPr>
                <w:noProof/>
                <w:webHidden/>
              </w:rPr>
              <w:tab/>
              <w:delText>18</w:delText>
            </w:r>
          </w:del>
        </w:p>
        <w:p w14:paraId="7FDB72B4" w14:textId="22747BD0" w:rsidR="00C673D4" w:rsidDel="00BD5A45" w:rsidRDefault="00C673D4">
          <w:pPr>
            <w:pStyle w:val="Sisluet3"/>
            <w:tabs>
              <w:tab w:val="left" w:pos="1100"/>
              <w:tab w:val="right" w:leader="dot" w:pos="9628"/>
            </w:tabs>
            <w:rPr>
              <w:del w:id="223" w:author="Pakari Arja" w:date="2020-02-09T16:54:00Z"/>
              <w:rFonts w:asciiTheme="minorHAnsi" w:eastAsiaTheme="minorEastAsia" w:hAnsiTheme="minorHAnsi" w:cstheme="minorBidi"/>
              <w:noProof/>
              <w:sz w:val="22"/>
              <w:szCs w:val="22"/>
            </w:rPr>
          </w:pPr>
          <w:del w:id="224" w:author="Pakari Arja" w:date="2020-02-09T16:54:00Z">
            <w:r w:rsidRPr="008741A4" w:rsidDel="00BD5A45">
              <w:rPr>
                <w:rFonts w:cs="Arial"/>
                <w:noProof/>
              </w:rPr>
              <w:delText>3.3.3</w:delText>
            </w:r>
            <w:r w:rsidDel="00BD5A45">
              <w:rPr>
                <w:rFonts w:asciiTheme="minorHAnsi" w:eastAsiaTheme="minorEastAsia" w:hAnsiTheme="minorHAnsi" w:cstheme="minorBidi"/>
                <w:noProof/>
                <w:sz w:val="22"/>
                <w:szCs w:val="22"/>
              </w:rPr>
              <w:tab/>
            </w:r>
            <w:r w:rsidRPr="005B3A9C" w:rsidDel="00BD5A45">
              <w:rPr>
                <w:rFonts w:cs="Arial"/>
                <w:noProof/>
              </w:rPr>
              <w:delText>Ammattihenkilön ilmoittaminen</w:delText>
            </w:r>
            <w:r w:rsidDel="00BD5A45">
              <w:rPr>
                <w:noProof/>
                <w:webHidden/>
              </w:rPr>
              <w:tab/>
              <w:delText>18</w:delText>
            </w:r>
          </w:del>
        </w:p>
        <w:p w14:paraId="20CC51B0" w14:textId="04D2D70F" w:rsidR="00C673D4" w:rsidDel="00BD5A45" w:rsidRDefault="00C673D4">
          <w:pPr>
            <w:pStyle w:val="Sisluet2"/>
            <w:tabs>
              <w:tab w:val="left" w:pos="880"/>
              <w:tab w:val="right" w:leader="dot" w:pos="9628"/>
            </w:tabs>
            <w:rPr>
              <w:del w:id="225" w:author="Pakari Arja" w:date="2020-02-09T16:54:00Z"/>
              <w:rFonts w:asciiTheme="minorHAnsi" w:eastAsiaTheme="minorEastAsia" w:hAnsiTheme="minorHAnsi" w:cstheme="minorBidi"/>
              <w:noProof/>
              <w:sz w:val="22"/>
              <w:szCs w:val="22"/>
            </w:rPr>
          </w:pPr>
          <w:del w:id="226" w:author="Pakari Arja" w:date="2020-02-09T16:54:00Z">
            <w:r w:rsidRPr="005B3A9C" w:rsidDel="00BD5A45">
              <w:rPr>
                <w:rFonts w:cs="Arial"/>
                <w:noProof/>
              </w:rPr>
              <w:delText>3.4</w:delText>
            </w:r>
            <w:r w:rsidDel="00BD5A45">
              <w:rPr>
                <w:rFonts w:asciiTheme="minorHAnsi" w:eastAsiaTheme="minorEastAsia" w:hAnsiTheme="minorHAnsi" w:cstheme="minorBidi"/>
                <w:noProof/>
                <w:sz w:val="22"/>
                <w:szCs w:val="22"/>
              </w:rPr>
              <w:tab/>
            </w:r>
            <w:r w:rsidRPr="005B3A9C" w:rsidDel="00BD5A45">
              <w:rPr>
                <w:rFonts w:cs="Arial"/>
                <w:noProof/>
              </w:rPr>
              <w:delText>Käsittelysäännöt</w:delText>
            </w:r>
            <w:r w:rsidDel="00BD5A45">
              <w:rPr>
                <w:noProof/>
                <w:webHidden/>
              </w:rPr>
              <w:tab/>
              <w:delText>18</w:delText>
            </w:r>
          </w:del>
        </w:p>
        <w:p w14:paraId="59668ECC" w14:textId="764CA556" w:rsidR="00C673D4" w:rsidDel="00BD5A45" w:rsidRDefault="00C673D4">
          <w:pPr>
            <w:pStyle w:val="Sisluet1"/>
            <w:tabs>
              <w:tab w:val="left" w:pos="400"/>
              <w:tab w:val="right" w:leader="dot" w:pos="9628"/>
            </w:tabs>
            <w:rPr>
              <w:del w:id="227" w:author="Pakari Arja" w:date="2020-02-09T16:54:00Z"/>
              <w:rFonts w:asciiTheme="minorHAnsi" w:eastAsiaTheme="minorEastAsia" w:hAnsiTheme="minorHAnsi" w:cstheme="minorBidi"/>
              <w:noProof/>
              <w:sz w:val="22"/>
              <w:szCs w:val="22"/>
            </w:rPr>
          </w:pPr>
          <w:del w:id="228" w:author="Pakari Arja" w:date="2020-02-09T16:54:00Z">
            <w:r w:rsidRPr="005B3A9C" w:rsidDel="00BD5A45">
              <w:rPr>
                <w:rFonts w:cs="Arial"/>
                <w:noProof/>
              </w:rPr>
              <w:delText>4</w:delText>
            </w:r>
            <w:r w:rsidDel="00BD5A45">
              <w:rPr>
                <w:rFonts w:asciiTheme="minorHAnsi" w:eastAsiaTheme="minorEastAsia" w:hAnsiTheme="minorHAnsi" w:cstheme="minorBidi"/>
                <w:noProof/>
                <w:sz w:val="22"/>
                <w:szCs w:val="22"/>
              </w:rPr>
              <w:tab/>
            </w:r>
            <w:r w:rsidRPr="005B3A9C" w:rsidDel="00BD5A45">
              <w:rPr>
                <w:rFonts w:cs="Arial"/>
                <w:noProof/>
              </w:rPr>
              <w:delText>Aktiivisten palvelutapahtumien hakupyyntö PP54 (oma käyttö) ja PP55 (luovutus)</w:delText>
            </w:r>
            <w:r w:rsidDel="00BD5A45">
              <w:rPr>
                <w:noProof/>
                <w:webHidden/>
              </w:rPr>
              <w:tab/>
              <w:delText>20</w:delText>
            </w:r>
          </w:del>
        </w:p>
        <w:p w14:paraId="4E811B59" w14:textId="2649E0B5" w:rsidR="00C673D4" w:rsidDel="00BD5A45" w:rsidRDefault="00C673D4">
          <w:pPr>
            <w:pStyle w:val="Sisluet2"/>
            <w:tabs>
              <w:tab w:val="left" w:pos="880"/>
              <w:tab w:val="right" w:leader="dot" w:pos="9628"/>
            </w:tabs>
            <w:rPr>
              <w:del w:id="229" w:author="Pakari Arja" w:date="2020-02-09T16:54:00Z"/>
              <w:rFonts w:asciiTheme="minorHAnsi" w:eastAsiaTheme="minorEastAsia" w:hAnsiTheme="minorHAnsi" w:cstheme="minorBidi"/>
              <w:noProof/>
              <w:sz w:val="22"/>
              <w:szCs w:val="22"/>
            </w:rPr>
          </w:pPr>
          <w:del w:id="230" w:author="Pakari Arja" w:date="2020-02-09T16:54:00Z">
            <w:r w:rsidRPr="005B3A9C" w:rsidDel="00BD5A45">
              <w:rPr>
                <w:rFonts w:cs="Arial"/>
                <w:noProof/>
              </w:rPr>
              <w:delText>4.1</w:delText>
            </w:r>
            <w:r w:rsidDel="00BD5A45">
              <w:rPr>
                <w:rFonts w:asciiTheme="minorHAnsi" w:eastAsiaTheme="minorEastAsia" w:hAnsiTheme="minorHAnsi" w:cstheme="minorBidi"/>
                <w:noProof/>
                <w:sz w:val="22"/>
                <w:szCs w:val="22"/>
              </w:rPr>
              <w:tab/>
            </w:r>
            <w:r w:rsidRPr="005B3A9C" w:rsidDel="00BD5A45">
              <w:rPr>
                <w:rFonts w:cs="Arial"/>
                <w:noProof/>
              </w:rPr>
              <w:delText>Liiketoimintalogiikan kuvaus (haku - vastaus)</w:delText>
            </w:r>
            <w:r w:rsidDel="00BD5A45">
              <w:rPr>
                <w:noProof/>
                <w:webHidden/>
              </w:rPr>
              <w:tab/>
              <w:delText>20</w:delText>
            </w:r>
          </w:del>
        </w:p>
        <w:p w14:paraId="4A030D1C" w14:textId="434087FB" w:rsidR="00C673D4" w:rsidDel="00BD5A45" w:rsidRDefault="00C673D4">
          <w:pPr>
            <w:pStyle w:val="Sisluet2"/>
            <w:tabs>
              <w:tab w:val="left" w:pos="880"/>
              <w:tab w:val="right" w:leader="dot" w:pos="9628"/>
            </w:tabs>
            <w:rPr>
              <w:del w:id="231" w:author="Pakari Arja" w:date="2020-02-09T16:54:00Z"/>
              <w:rFonts w:asciiTheme="minorHAnsi" w:eastAsiaTheme="minorEastAsia" w:hAnsiTheme="minorHAnsi" w:cstheme="minorBidi"/>
              <w:noProof/>
              <w:sz w:val="22"/>
              <w:szCs w:val="22"/>
            </w:rPr>
          </w:pPr>
          <w:del w:id="232" w:author="Pakari Arja" w:date="2020-02-09T16:54:00Z">
            <w:r w:rsidRPr="005B3A9C" w:rsidDel="00BD5A45">
              <w:rPr>
                <w:rFonts w:cs="Arial"/>
                <w:noProof/>
              </w:rPr>
              <w:delText>4.2</w:delText>
            </w:r>
            <w:r w:rsidDel="00BD5A45">
              <w:rPr>
                <w:rFonts w:asciiTheme="minorHAnsi" w:eastAsiaTheme="minorEastAsia" w:hAnsiTheme="minorHAnsi" w:cstheme="minorBidi"/>
                <w:noProof/>
                <w:sz w:val="22"/>
                <w:szCs w:val="22"/>
              </w:rPr>
              <w:tab/>
            </w:r>
            <w:r w:rsidRPr="005B3A9C" w:rsidDel="00BD5A45">
              <w:rPr>
                <w:rFonts w:cs="Arial"/>
                <w:noProof/>
              </w:rPr>
              <w:delText>Tietosisältö - pyyntö</w:delText>
            </w:r>
            <w:r w:rsidDel="00BD5A45">
              <w:rPr>
                <w:noProof/>
                <w:webHidden/>
              </w:rPr>
              <w:tab/>
              <w:delText>21</w:delText>
            </w:r>
          </w:del>
        </w:p>
        <w:p w14:paraId="721AB499" w14:textId="2477D13D" w:rsidR="00C673D4" w:rsidDel="00BD5A45" w:rsidRDefault="00C673D4">
          <w:pPr>
            <w:pStyle w:val="Sisluet2"/>
            <w:tabs>
              <w:tab w:val="left" w:pos="880"/>
              <w:tab w:val="right" w:leader="dot" w:pos="9628"/>
            </w:tabs>
            <w:rPr>
              <w:del w:id="233" w:author="Pakari Arja" w:date="2020-02-09T16:54:00Z"/>
              <w:rFonts w:asciiTheme="minorHAnsi" w:eastAsiaTheme="minorEastAsia" w:hAnsiTheme="minorHAnsi" w:cstheme="minorBidi"/>
              <w:noProof/>
              <w:sz w:val="22"/>
              <w:szCs w:val="22"/>
            </w:rPr>
          </w:pPr>
          <w:del w:id="234" w:author="Pakari Arja" w:date="2020-02-09T16:54:00Z">
            <w:r w:rsidRPr="005B3A9C" w:rsidDel="00BD5A45">
              <w:rPr>
                <w:rFonts w:cs="Arial"/>
                <w:noProof/>
              </w:rPr>
              <w:delText>4.3</w:delText>
            </w:r>
            <w:r w:rsidDel="00BD5A45">
              <w:rPr>
                <w:rFonts w:asciiTheme="minorHAnsi" w:eastAsiaTheme="minorEastAsia" w:hAnsiTheme="minorHAnsi" w:cstheme="minorBidi"/>
                <w:noProof/>
                <w:sz w:val="22"/>
                <w:szCs w:val="22"/>
              </w:rPr>
              <w:tab/>
            </w:r>
            <w:r w:rsidRPr="005B3A9C" w:rsidDel="00BD5A45">
              <w:rPr>
                <w:rFonts w:cs="Arial"/>
                <w:noProof/>
              </w:rPr>
              <w:delText>Tietosisältö – vastaus</w:delText>
            </w:r>
            <w:r w:rsidDel="00BD5A45">
              <w:rPr>
                <w:noProof/>
                <w:webHidden/>
              </w:rPr>
              <w:tab/>
              <w:delText>22</w:delText>
            </w:r>
          </w:del>
        </w:p>
        <w:p w14:paraId="058F5217" w14:textId="08DAF6E6" w:rsidR="00C673D4" w:rsidDel="00BD5A45" w:rsidRDefault="00C673D4">
          <w:pPr>
            <w:pStyle w:val="Sisluet1"/>
            <w:tabs>
              <w:tab w:val="left" w:pos="400"/>
              <w:tab w:val="right" w:leader="dot" w:pos="9628"/>
            </w:tabs>
            <w:rPr>
              <w:del w:id="235" w:author="Pakari Arja" w:date="2020-02-09T16:54:00Z"/>
              <w:rFonts w:asciiTheme="minorHAnsi" w:eastAsiaTheme="minorEastAsia" w:hAnsiTheme="minorHAnsi" w:cstheme="minorBidi"/>
              <w:noProof/>
              <w:sz w:val="22"/>
              <w:szCs w:val="22"/>
            </w:rPr>
          </w:pPr>
          <w:del w:id="236" w:author="Pakari Arja" w:date="2020-02-09T16:54:00Z">
            <w:r w:rsidRPr="005B3A9C" w:rsidDel="00BD5A45">
              <w:rPr>
                <w:rFonts w:cs="Arial"/>
                <w:noProof/>
              </w:rPr>
              <w:delText>5</w:delText>
            </w:r>
            <w:r w:rsidDel="00BD5A45">
              <w:rPr>
                <w:rFonts w:asciiTheme="minorHAnsi" w:eastAsiaTheme="minorEastAsia" w:hAnsiTheme="minorHAnsi" w:cstheme="minorBidi"/>
                <w:noProof/>
                <w:sz w:val="22"/>
                <w:szCs w:val="22"/>
              </w:rPr>
              <w:tab/>
            </w:r>
            <w:r w:rsidRPr="005B3A9C" w:rsidDel="00BD5A45">
              <w:rPr>
                <w:rFonts w:cs="Arial"/>
                <w:noProof/>
              </w:rPr>
              <w:delText>Palvelutapahtumien haku luovutuskieltojen ylläpitoa varten PP56</w:delText>
            </w:r>
            <w:r w:rsidDel="00BD5A45">
              <w:rPr>
                <w:noProof/>
                <w:webHidden/>
              </w:rPr>
              <w:tab/>
              <w:delText>23</w:delText>
            </w:r>
          </w:del>
        </w:p>
        <w:p w14:paraId="664CDD3F" w14:textId="768C836B" w:rsidR="00C673D4" w:rsidDel="00BD5A45" w:rsidRDefault="00C673D4">
          <w:pPr>
            <w:pStyle w:val="Sisluet2"/>
            <w:tabs>
              <w:tab w:val="left" w:pos="880"/>
              <w:tab w:val="right" w:leader="dot" w:pos="9628"/>
            </w:tabs>
            <w:rPr>
              <w:del w:id="237" w:author="Pakari Arja" w:date="2020-02-09T16:54:00Z"/>
              <w:rFonts w:asciiTheme="minorHAnsi" w:eastAsiaTheme="minorEastAsia" w:hAnsiTheme="minorHAnsi" w:cstheme="minorBidi"/>
              <w:noProof/>
              <w:sz w:val="22"/>
              <w:szCs w:val="22"/>
            </w:rPr>
          </w:pPr>
          <w:del w:id="238" w:author="Pakari Arja" w:date="2020-02-09T16:54:00Z">
            <w:r w:rsidRPr="005B3A9C" w:rsidDel="00BD5A45">
              <w:rPr>
                <w:rFonts w:cs="Arial"/>
                <w:noProof/>
              </w:rPr>
              <w:delText>5.1</w:delText>
            </w:r>
            <w:r w:rsidDel="00BD5A45">
              <w:rPr>
                <w:rFonts w:asciiTheme="minorHAnsi" w:eastAsiaTheme="minorEastAsia" w:hAnsiTheme="minorHAnsi" w:cstheme="minorBidi"/>
                <w:noProof/>
                <w:sz w:val="22"/>
                <w:szCs w:val="22"/>
              </w:rPr>
              <w:tab/>
            </w:r>
            <w:r w:rsidRPr="005B3A9C" w:rsidDel="00BD5A45">
              <w:rPr>
                <w:rFonts w:cs="Arial"/>
                <w:noProof/>
              </w:rPr>
              <w:delText>Liiketoimintalogiikan kuvaus (haku - vastaus)</w:delText>
            </w:r>
            <w:r w:rsidDel="00BD5A45">
              <w:rPr>
                <w:noProof/>
                <w:webHidden/>
              </w:rPr>
              <w:tab/>
              <w:delText>23</w:delText>
            </w:r>
          </w:del>
        </w:p>
        <w:p w14:paraId="2DD0B020" w14:textId="31C80EBF" w:rsidR="00C673D4" w:rsidDel="00BD5A45" w:rsidRDefault="00C673D4">
          <w:pPr>
            <w:pStyle w:val="Sisluet2"/>
            <w:tabs>
              <w:tab w:val="left" w:pos="880"/>
              <w:tab w:val="right" w:leader="dot" w:pos="9628"/>
            </w:tabs>
            <w:rPr>
              <w:del w:id="239" w:author="Pakari Arja" w:date="2020-02-09T16:54:00Z"/>
              <w:rFonts w:asciiTheme="minorHAnsi" w:eastAsiaTheme="minorEastAsia" w:hAnsiTheme="minorHAnsi" w:cstheme="minorBidi"/>
              <w:noProof/>
              <w:sz w:val="22"/>
              <w:szCs w:val="22"/>
            </w:rPr>
          </w:pPr>
          <w:del w:id="240" w:author="Pakari Arja" w:date="2020-02-09T16:54:00Z">
            <w:r w:rsidRPr="005B3A9C" w:rsidDel="00BD5A45">
              <w:rPr>
                <w:rFonts w:cs="Arial"/>
                <w:noProof/>
              </w:rPr>
              <w:delText>5.2</w:delText>
            </w:r>
            <w:r w:rsidDel="00BD5A45">
              <w:rPr>
                <w:rFonts w:asciiTheme="minorHAnsi" w:eastAsiaTheme="minorEastAsia" w:hAnsiTheme="minorHAnsi" w:cstheme="minorBidi"/>
                <w:noProof/>
                <w:sz w:val="22"/>
                <w:szCs w:val="22"/>
              </w:rPr>
              <w:tab/>
            </w:r>
            <w:r w:rsidRPr="005B3A9C" w:rsidDel="00BD5A45">
              <w:rPr>
                <w:rFonts w:cs="Arial"/>
                <w:noProof/>
              </w:rPr>
              <w:delText>Tietosisältö - pyyntö</w:delText>
            </w:r>
            <w:r w:rsidDel="00BD5A45">
              <w:rPr>
                <w:noProof/>
                <w:webHidden/>
              </w:rPr>
              <w:tab/>
              <w:delText>23</w:delText>
            </w:r>
          </w:del>
        </w:p>
        <w:p w14:paraId="3A01873A" w14:textId="67FBF2AD" w:rsidR="00C673D4" w:rsidDel="00BD5A45" w:rsidRDefault="00C673D4">
          <w:pPr>
            <w:pStyle w:val="Sisluet2"/>
            <w:tabs>
              <w:tab w:val="left" w:pos="880"/>
              <w:tab w:val="right" w:leader="dot" w:pos="9628"/>
            </w:tabs>
            <w:rPr>
              <w:del w:id="241" w:author="Pakari Arja" w:date="2020-02-09T16:54:00Z"/>
              <w:rFonts w:asciiTheme="minorHAnsi" w:eastAsiaTheme="minorEastAsia" w:hAnsiTheme="minorHAnsi" w:cstheme="minorBidi"/>
              <w:noProof/>
              <w:sz w:val="22"/>
              <w:szCs w:val="22"/>
            </w:rPr>
          </w:pPr>
          <w:del w:id="242" w:author="Pakari Arja" w:date="2020-02-09T16:54:00Z">
            <w:r w:rsidRPr="005B3A9C" w:rsidDel="00BD5A45">
              <w:rPr>
                <w:rFonts w:cs="Arial"/>
                <w:noProof/>
              </w:rPr>
              <w:delText>5.3</w:delText>
            </w:r>
            <w:r w:rsidDel="00BD5A45">
              <w:rPr>
                <w:rFonts w:asciiTheme="minorHAnsi" w:eastAsiaTheme="minorEastAsia" w:hAnsiTheme="minorHAnsi" w:cstheme="minorBidi"/>
                <w:noProof/>
                <w:sz w:val="22"/>
                <w:szCs w:val="22"/>
              </w:rPr>
              <w:tab/>
            </w:r>
            <w:r w:rsidRPr="005B3A9C" w:rsidDel="00BD5A45">
              <w:rPr>
                <w:rFonts w:cs="Arial"/>
                <w:noProof/>
              </w:rPr>
              <w:delText>Tietosisältö – vastaus</w:delText>
            </w:r>
            <w:r w:rsidDel="00BD5A45">
              <w:rPr>
                <w:noProof/>
                <w:webHidden/>
              </w:rPr>
              <w:tab/>
              <w:delText>24</w:delText>
            </w:r>
          </w:del>
        </w:p>
        <w:p w14:paraId="67ADA079" w14:textId="2F13326D" w:rsidR="00C673D4" w:rsidDel="00BD5A45" w:rsidRDefault="00C673D4">
          <w:pPr>
            <w:pStyle w:val="Sisluet1"/>
            <w:tabs>
              <w:tab w:val="left" w:pos="400"/>
              <w:tab w:val="right" w:leader="dot" w:pos="9628"/>
            </w:tabs>
            <w:rPr>
              <w:del w:id="243" w:author="Pakari Arja" w:date="2020-02-09T16:54:00Z"/>
              <w:rFonts w:asciiTheme="minorHAnsi" w:eastAsiaTheme="minorEastAsia" w:hAnsiTheme="minorHAnsi" w:cstheme="minorBidi"/>
              <w:noProof/>
              <w:sz w:val="22"/>
              <w:szCs w:val="22"/>
            </w:rPr>
          </w:pPr>
          <w:del w:id="244" w:author="Pakari Arja" w:date="2020-02-09T16:54:00Z">
            <w:r w:rsidRPr="005B3A9C" w:rsidDel="00BD5A45">
              <w:rPr>
                <w:rFonts w:cs="Arial"/>
                <w:noProof/>
              </w:rPr>
              <w:delText>6</w:delText>
            </w:r>
            <w:r w:rsidDel="00BD5A45">
              <w:rPr>
                <w:rFonts w:asciiTheme="minorHAnsi" w:eastAsiaTheme="minorEastAsia" w:hAnsiTheme="minorHAnsi" w:cstheme="minorBidi"/>
                <w:noProof/>
                <w:sz w:val="22"/>
                <w:szCs w:val="22"/>
              </w:rPr>
              <w:tab/>
            </w:r>
            <w:r w:rsidRPr="005B3A9C" w:rsidDel="00BD5A45">
              <w:rPr>
                <w:rFonts w:cs="Arial"/>
                <w:noProof/>
              </w:rPr>
              <w:delText>Palvelutapahtuman olemassaolon tarkistus PP57</w:delText>
            </w:r>
            <w:r w:rsidDel="00BD5A45">
              <w:rPr>
                <w:noProof/>
                <w:webHidden/>
              </w:rPr>
              <w:tab/>
              <w:delText>25</w:delText>
            </w:r>
          </w:del>
        </w:p>
        <w:p w14:paraId="0AF22B16" w14:textId="128EE119" w:rsidR="00C673D4" w:rsidDel="00BD5A45" w:rsidRDefault="00C673D4">
          <w:pPr>
            <w:pStyle w:val="Sisluet2"/>
            <w:tabs>
              <w:tab w:val="left" w:pos="880"/>
              <w:tab w:val="right" w:leader="dot" w:pos="9628"/>
            </w:tabs>
            <w:rPr>
              <w:del w:id="245" w:author="Pakari Arja" w:date="2020-02-09T16:54:00Z"/>
              <w:rFonts w:asciiTheme="minorHAnsi" w:eastAsiaTheme="minorEastAsia" w:hAnsiTheme="minorHAnsi" w:cstheme="minorBidi"/>
              <w:noProof/>
              <w:sz w:val="22"/>
              <w:szCs w:val="22"/>
            </w:rPr>
          </w:pPr>
          <w:del w:id="246" w:author="Pakari Arja" w:date="2020-02-09T16:54:00Z">
            <w:r w:rsidRPr="005B3A9C" w:rsidDel="00BD5A45">
              <w:rPr>
                <w:rFonts w:cs="Arial"/>
                <w:noProof/>
              </w:rPr>
              <w:delText>6.1</w:delText>
            </w:r>
            <w:r w:rsidDel="00BD5A45">
              <w:rPr>
                <w:rFonts w:asciiTheme="minorHAnsi" w:eastAsiaTheme="minorEastAsia" w:hAnsiTheme="minorHAnsi" w:cstheme="minorBidi"/>
                <w:noProof/>
                <w:sz w:val="22"/>
                <w:szCs w:val="22"/>
              </w:rPr>
              <w:tab/>
            </w:r>
            <w:r w:rsidRPr="005B3A9C" w:rsidDel="00BD5A45">
              <w:rPr>
                <w:rFonts w:cs="Arial"/>
                <w:noProof/>
              </w:rPr>
              <w:delText>Liiketoimintalogiikan kuvaus (haku - vastaus)</w:delText>
            </w:r>
            <w:r w:rsidDel="00BD5A45">
              <w:rPr>
                <w:noProof/>
                <w:webHidden/>
              </w:rPr>
              <w:tab/>
              <w:delText>25</w:delText>
            </w:r>
          </w:del>
        </w:p>
        <w:p w14:paraId="076B9867" w14:textId="79388420" w:rsidR="00C673D4" w:rsidDel="00BD5A45" w:rsidRDefault="00C673D4">
          <w:pPr>
            <w:pStyle w:val="Sisluet2"/>
            <w:tabs>
              <w:tab w:val="left" w:pos="880"/>
              <w:tab w:val="right" w:leader="dot" w:pos="9628"/>
            </w:tabs>
            <w:rPr>
              <w:del w:id="247" w:author="Pakari Arja" w:date="2020-02-09T16:54:00Z"/>
              <w:rFonts w:asciiTheme="minorHAnsi" w:eastAsiaTheme="minorEastAsia" w:hAnsiTheme="minorHAnsi" w:cstheme="minorBidi"/>
              <w:noProof/>
              <w:sz w:val="22"/>
              <w:szCs w:val="22"/>
            </w:rPr>
          </w:pPr>
          <w:del w:id="248" w:author="Pakari Arja" w:date="2020-02-09T16:54:00Z">
            <w:r w:rsidRPr="005B3A9C" w:rsidDel="00BD5A45">
              <w:rPr>
                <w:rFonts w:cs="Arial"/>
                <w:noProof/>
              </w:rPr>
              <w:delText>6.2</w:delText>
            </w:r>
            <w:r w:rsidDel="00BD5A45">
              <w:rPr>
                <w:rFonts w:asciiTheme="minorHAnsi" w:eastAsiaTheme="minorEastAsia" w:hAnsiTheme="minorHAnsi" w:cstheme="minorBidi"/>
                <w:noProof/>
                <w:sz w:val="22"/>
                <w:szCs w:val="22"/>
              </w:rPr>
              <w:tab/>
            </w:r>
            <w:r w:rsidRPr="005B3A9C" w:rsidDel="00BD5A45">
              <w:rPr>
                <w:rFonts w:cs="Arial"/>
                <w:noProof/>
              </w:rPr>
              <w:delText>Tietosisältö</w:delText>
            </w:r>
            <w:r w:rsidDel="00BD5A45">
              <w:rPr>
                <w:noProof/>
                <w:webHidden/>
              </w:rPr>
              <w:tab/>
              <w:delText>25</w:delText>
            </w:r>
          </w:del>
        </w:p>
        <w:p w14:paraId="45C25DBE" w14:textId="176496FC" w:rsidR="00C673D4" w:rsidDel="00BD5A45" w:rsidRDefault="00C673D4">
          <w:pPr>
            <w:pStyle w:val="Sisluet3"/>
            <w:tabs>
              <w:tab w:val="left" w:pos="1100"/>
              <w:tab w:val="right" w:leader="dot" w:pos="9628"/>
            </w:tabs>
            <w:rPr>
              <w:del w:id="249" w:author="Pakari Arja" w:date="2020-02-09T16:54:00Z"/>
              <w:rFonts w:asciiTheme="minorHAnsi" w:eastAsiaTheme="minorEastAsia" w:hAnsiTheme="minorHAnsi" w:cstheme="minorBidi"/>
              <w:noProof/>
              <w:sz w:val="22"/>
              <w:szCs w:val="22"/>
            </w:rPr>
          </w:pPr>
          <w:del w:id="250" w:author="Pakari Arja" w:date="2020-02-09T16:54:00Z">
            <w:r w:rsidRPr="005B3A9C" w:rsidDel="00BD5A45">
              <w:rPr>
                <w:rFonts w:cs="Arial"/>
                <w:noProof/>
              </w:rPr>
              <w:delText>6.2.1</w:delText>
            </w:r>
            <w:r w:rsidDel="00BD5A45">
              <w:rPr>
                <w:rFonts w:asciiTheme="minorHAnsi" w:eastAsiaTheme="minorEastAsia" w:hAnsiTheme="minorHAnsi" w:cstheme="minorBidi"/>
                <w:noProof/>
                <w:sz w:val="22"/>
                <w:szCs w:val="22"/>
              </w:rPr>
              <w:tab/>
            </w:r>
            <w:r w:rsidRPr="005B3A9C" w:rsidDel="00BD5A45">
              <w:rPr>
                <w:rFonts w:cs="Arial"/>
                <w:noProof/>
              </w:rPr>
              <w:delText>Pyyntösanoman rakenne</w:delText>
            </w:r>
            <w:r w:rsidDel="00BD5A45">
              <w:rPr>
                <w:noProof/>
                <w:webHidden/>
              </w:rPr>
              <w:tab/>
              <w:delText>25</w:delText>
            </w:r>
          </w:del>
        </w:p>
        <w:p w14:paraId="4C930FF3" w14:textId="44584D03" w:rsidR="00C673D4" w:rsidDel="00BD5A45" w:rsidRDefault="00C673D4">
          <w:pPr>
            <w:pStyle w:val="Sisluet3"/>
            <w:tabs>
              <w:tab w:val="left" w:pos="1100"/>
              <w:tab w:val="right" w:leader="dot" w:pos="9628"/>
            </w:tabs>
            <w:rPr>
              <w:del w:id="251" w:author="Pakari Arja" w:date="2020-02-09T16:54:00Z"/>
              <w:rFonts w:asciiTheme="minorHAnsi" w:eastAsiaTheme="minorEastAsia" w:hAnsiTheme="minorHAnsi" w:cstheme="minorBidi"/>
              <w:noProof/>
              <w:sz w:val="22"/>
              <w:szCs w:val="22"/>
            </w:rPr>
          </w:pPr>
          <w:del w:id="252" w:author="Pakari Arja" w:date="2020-02-09T16:54:00Z">
            <w:r w:rsidRPr="005B3A9C" w:rsidDel="00BD5A45">
              <w:rPr>
                <w:rFonts w:cs="Arial"/>
                <w:noProof/>
              </w:rPr>
              <w:delText>6.2.2</w:delText>
            </w:r>
            <w:r w:rsidDel="00BD5A45">
              <w:rPr>
                <w:rFonts w:asciiTheme="minorHAnsi" w:eastAsiaTheme="minorEastAsia" w:hAnsiTheme="minorHAnsi" w:cstheme="minorBidi"/>
                <w:noProof/>
                <w:sz w:val="22"/>
                <w:szCs w:val="22"/>
              </w:rPr>
              <w:tab/>
            </w:r>
            <w:r w:rsidRPr="005B3A9C" w:rsidDel="00BD5A45">
              <w:rPr>
                <w:rFonts w:cs="Arial"/>
                <w:noProof/>
              </w:rPr>
              <w:delText>Vastaussanoman rakenne</w:delText>
            </w:r>
            <w:r w:rsidDel="00BD5A45">
              <w:rPr>
                <w:noProof/>
                <w:webHidden/>
              </w:rPr>
              <w:tab/>
              <w:delText>26</w:delText>
            </w:r>
          </w:del>
        </w:p>
        <w:p w14:paraId="40D7B385" w14:textId="62659A16" w:rsidR="00C673D4" w:rsidDel="00BD5A45" w:rsidRDefault="00C673D4">
          <w:pPr>
            <w:pStyle w:val="Sisluet2"/>
            <w:tabs>
              <w:tab w:val="left" w:pos="880"/>
              <w:tab w:val="right" w:leader="dot" w:pos="9628"/>
            </w:tabs>
            <w:rPr>
              <w:del w:id="253" w:author="Pakari Arja" w:date="2020-02-09T16:54:00Z"/>
              <w:rFonts w:asciiTheme="minorHAnsi" w:eastAsiaTheme="minorEastAsia" w:hAnsiTheme="minorHAnsi" w:cstheme="minorBidi"/>
              <w:noProof/>
              <w:sz w:val="22"/>
              <w:szCs w:val="22"/>
            </w:rPr>
          </w:pPr>
          <w:del w:id="254" w:author="Pakari Arja" w:date="2020-02-09T16:54:00Z">
            <w:r w:rsidRPr="005B3A9C" w:rsidDel="00BD5A45">
              <w:rPr>
                <w:rFonts w:cs="Arial"/>
                <w:noProof/>
              </w:rPr>
              <w:delText>6.3</w:delText>
            </w:r>
            <w:r w:rsidDel="00BD5A45">
              <w:rPr>
                <w:rFonts w:asciiTheme="minorHAnsi" w:eastAsiaTheme="minorEastAsia" w:hAnsiTheme="minorHAnsi" w:cstheme="minorBidi"/>
                <w:noProof/>
                <w:sz w:val="22"/>
                <w:szCs w:val="22"/>
              </w:rPr>
              <w:tab/>
            </w:r>
            <w:r w:rsidRPr="005B3A9C" w:rsidDel="00BD5A45">
              <w:rPr>
                <w:rFonts w:cs="Arial"/>
                <w:noProof/>
              </w:rPr>
              <w:delText>Pääsynhallinta</w:delText>
            </w:r>
            <w:r w:rsidDel="00BD5A45">
              <w:rPr>
                <w:noProof/>
                <w:webHidden/>
              </w:rPr>
              <w:tab/>
              <w:delText>27</w:delText>
            </w:r>
          </w:del>
        </w:p>
        <w:p w14:paraId="2E0ED1C8" w14:textId="4096EE22" w:rsidR="00C673D4" w:rsidDel="00BD5A45" w:rsidRDefault="00C673D4">
          <w:pPr>
            <w:pStyle w:val="Sisluet3"/>
            <w:tabs>
              <w:tab w:val="left" w:pos="1100"/>
              <w:tab w:val="right" w:leader="dot" w:pos="9628"/>
            </w:tabs>
            <w:rPr>
              <w:del w:id="255" w:author="Pakari Arja" w:date="2020-02-09T16:54:00Z"/>
              <w:rFonts w:asciiTheme="minorHAnsi" w:eastAsiaTheme="minorEastAsia" w:hAnsiTheme="minorHAnsi" w:cstheme="minorBidi"/>
              <w:noProof/>
              <w:sz w:val="22"/>
              <w:szCs w:val="22"/>
            </w:rPr>
          </w:pPr>
          <w:del w:id="256" w:author="Pakari Arja" w:date="2020-02-09T16:54:00Z">
            <w:r w:rsidRPr="005B3A9C" w:rsidDel="00BD5A45">
              <w:rPr>
                <w:rFonts w:cs="Arial"/>
                <w:noProof/>
              </w:rPr>
              <w:delText>6.3.1</w:delText>
            </w:r>
            <w:r w:rsidDel="00BD5A45">
              <w:rPr>
                <w:rFonts w:asciiTheme="minorHAnsi" w:eastAsiaTheme="minorEastAsia" w:hAnsiTheme="minorHAnsi" w:cstheme="minorBidi"/>
                <w:noProof/>
                <w:sz w:val="22"/>
                <w:szCs w:val="22"/>
              </w:rPr>
              <w:tab/>
            </w:r>
            <w:r w:rsidRPr="005B3A9C" w:rsidDel="00BD5A45">
              <w:rPr>
                <w:rFonts w:cs="Arial"/>
                <w:noProof/>
              </w:rPr>
              <w:delText>Normaalitilanne</w:delText>
            </w:r>
            <w:r w:rsidDel="00BD5A45">
              <w:rPr>
                <w:noProof/>
                <w:webHidden/>
              </w:rPr>
              <w:tab/>
              <w:delText>27</w:delText>
            </w:r>
          </w:del>
        </w:p>
        <w:p w14:paraId="09929EAE" w14:textId="497FC6DD" w:rsidR="00C673D4" w:rsidDel="00BD5A45" w:rsidRDefault="00C673D4">
          <w:pPr>
            <w:pStyle w:val="Sisluet3"/>
            <w:tabs>
              <w:tab w:val="left" w:pos="1100"/>
              <w:tab w:val="right" w:leader="dot" w:pos="9628"/>
            </w:tabs>
            <w:rPr>
              <w:del w:id="257" w:author="Pakari Arja" w:date="2020-02-09T16:54:00Z"/>
              <w:rFonts w:asciiTheme="minorHAnsi" w:eastAsiaTheme="minorEastAsia" w:hAnsiTheme="minorHAnsi" w:cstheme="minorBidi"/>
              <w:noProof/>
              <w:sz w:val="22"/>
              <w:szCs w:val="22"/>
            </w:rPr>
          </w:pPr>
          <w:del w:id="258" w:author="Pakari Arja" w:date="2020-02-09T16:54:00Z">
            <w:r w:rsidRPr="005B3A9C" w:rsidDel="00BD5A45">
              <w:rPr>
                <w:rFonts w:cs="Arial"/>
                <w:noProof/>
              </w:rPr>
              <w:delText>6.3.2</w:delText>
            </w:r>
            <w:r w:rsidDel="00BD5A45">
              <w:rPr>
                <w:rFonts w:asciiTheme="minorHAnsi" w:eastAsiaTheme="minorEastAsia" w:hAnsiTheme="minorHAnsi" w:cstheme="minorBidi"/>
                <w:noProof/>
                <w:sz w:val="22"/>
                <w:szCs w:val="22"/>
              </w:rPr>
              <w:tab/>
            </w:r>
            <w:r w:rsidRPr="005B3A9C" w:rsidDel="00BD5A45">
              <w:rPr>
                <w:rFonts w:cs="Arial"/>
                <w:noProof/>
              </w:rPr>
              <w:delText>Pysyvä osoitteistokytkentä</w:delText>
            </w:r>
            <w:r w:rsidDel="00BD5A45">
              <w:rPr>
                <w:noProof/>
                <w:webHidden/>
              </w:rPr>
              <w:tab/>
              <w:delText>27</w:delText>
            </w:r>
          </w:del>
        </w:p>
        <w:p w14:paraId="58DE3574" w14:textId="1E34A579" w:rsidR="00C673D4" w:rsidDel="00BD5A45" w:rsidRDefault="00C673D4">
          <w:pPr>
            <w:pStyle w:val="Sisluet2"/>
            <w:tabs>
              <w:tab w:val="left" w:pos="880"/>
              <w:tab w:val="right" w:leader="dot" w:pos="9628"/>
            </w:tabs>
            <w:rPr>
              <w:del w:id="259" w:author="Pakari Arja" w:date="2020-02-09T16:54:00Z"/>
              <w:rFonts w:asciiTheme="minorHAnsi" w:eastAsiaTheme="minorEastAsia" w:hAnsiTheme="minorHAnsi" w:cstheme="minorBidi"/>
              <w:noProof/>
              <w:sz w:val="22"/>
              <w:szCs w:val="22"/>
            </w:rPr>
          </w:pPr>
          <w:del w:id="260" w:author="Pakari Arja" w:date="2020-02-09T16:54:00Z">
            <w:r w:rsidRPr="005B3A9C" w:rsidDel="00BD5A45">
              <w:rPr>
                <w:rFonts w:cs="Arial"/>
                <w:noProof/>
              </w:rPr>
              <w:lastRenderedPageBreak/>
              <w:delText>6.4</w:delText>
            </w:r>
            <w:r w:rsidDel="00BD5A45">
              <w:rPr>
                <w:rFonts w:asciiTheme="minorHAnsi" w:eastAsiaTheme="minorEastAsia" w:hAnsiTheme="minorHAnsi" w:cstheme="minorBidi"/>
                <w:noProof/>
                <w:sz w:val="22"/>
                <w:szCs w:val="22"/>
              </w:rPr>
              <w:tab/>
            </w:r>
            <w:r w:rsidRPr="005B3A9C" w:rsidDel="00BD5A45">
              <w:rPr>
                <w:rFonts w:cs="Arial"/>
                <w:noProof/>
              </w:rPr>
              <w:delText>Käsittelysäännöt</w:delText>
            </w:r>
            <w:r w:rsidDel="00BD5A45">
              <w:rPr>
                <w:noProof/>
                <w:webHidden/>
              </w:rPr>
              <w:tab/>
              <w:delText>27</w:delText>
            </w:r>
          </w:del>
        </w:p>
        <w:p w14:paraId="5FB57E7A" w14:textId="29A2A2F7" w:rsidR="00C673D4" w:rsidDel="00BD5A45" w:rsidRDefault="00C673D4">
          <w:pPr>
            <w:pStyle w:val="Sisluet1"/>
            <w:tabs>
              <w:tab w:val="left" w:pos="400"/>
              <w:tab w:val="right" w:leader="dot" w:pos="9628"/>
            </w:tabs>
            <w:rPr>
              <w:del w:id="261" w:author="Pakari Arja" w:date="2020-02-09T16:54:00Z"/>
              <w:rFonts w:asciiTheme="minorHAnsi" w:eastAsiaTheme="minorEastAsia" w:hAnsiTheme="minorHAnsi" w:cstheme="minorBidi"/>
              <w:noProof/>
              <w:sz w:val="22"/>
              <w:szCs w:val="22"/>
            </w:rPr>
          </w:pPr>
          <w:del w:id="262" w:author="Pakari Arja" w:date="2020-02-09T16:54:00Z">
            <w:r w:rsidRPr="005B3A9C" w:rsidDel="00BD5A45">
              <w:rPr>
                <w:rFonts w:cs="Arial"/>
                <w:noProof/>
              </w:rPr>
              <w:delText>7</w:delText>
            </w:r>
            <w:r w:rsidDel="00BD5A45">
              <w:rPr>
                <w:rFonts w:asciiTheme="minorHAnsi" w:eastAsiaTheme="minorEastAsia" w:hAnsiTheme="minorHAnsi" w:cstheme="minorBidi"/>
                <w:noProof/>
                <w:sz w:val="22"/>
                <w:szCs w:val="22"/>
              </w:rPr>
              <w:tab/>
            </w:r>
            <w:r w:rsidRPr="005B3A9C" w:rsidDel="00BD5A45">
              <w:rPr>
                <w:rFonts w:cs="Arial"/>
                <w:noProof/>
              </w:rPr>
              <w:delText>Ostopalvelun valtuutuksen tarkistus hauissa PP58</w:delText>
            </w:r>
            <w:r w:rsidDel="00BD5A45">
              <w:rPr>
                <w:noProof/>
                <w:webHidden/>
              </w:rPr>
              <w:tab/>
              <w:delText>29</w:delText>
            </w:r>
          </w:del>
        </w:p>
        <w:p w14:paraId="50C1F845" w14:textId="4E6B66DB" w:rsidR="00C673D4" w:rsidDel="00BD5A45" w:rsidRDefault="00C673D4">
          <w:pPr>
            <w:pStyle w:val="Sisluet2"/>
            <w:tabs>
              <w:tab w:val="left" w:pos="880"/>
              <w:tab w:val="right" w:leader="dot" w:pos="9628"/>
            </w:tabs>
            <w:rPr>
              <w:del w:id="263" w:author="Pakari Arja" w:date="2020-02-09T16:54:00Z"/>
              <w:rFonts w:asciiTheme="minorHAnsi" w:eastAsiaTheme="minorEastAsia" w:hAnsiTheme="minorHAnsi" w:cstheme="minorBidi"/>
              <w:noProof/>
              <w:sz w:val="22"/>
              <w:szCs w:val="22"/>
            </w:rPr>
          </w:pPr>
          <w:del w:id="264" w:author="Pakari Arja" w:date="2020-02-09T16:54:00Z">
            <w:r w:rsidRPr="005B3A9C" w:rsidDel="00BD5A45">
              <w:rPr>
                <w:rFonts w:cs="Arial"/>
                <w:noProof/>
              </w:rPr>
              <w:delText>7.1</w:delText>
            </w:r>
            <w:r w:rsidDel="00BD5A45">
              <w:rPr>
                <w:rFonts w:asciiTheme="minorHAnsi" w:eastAsiaTheme="minorEastAsia" w:hAnsiTheme="minorHAnsi" w:cstheme="minorBidi"/>
                <w:noProof/>
                <w:sz w:val="22"/>
                <w:szCs w:val="22"/>
              </w:rPr>
              <w:tab/>
            </w:r>
            <w:r w:rsidRPr="005B3A9C" w:rsidDel="00BD5A45">
              <w:rPr>
                <w:rFonts w:cs="Arial"/>
                <w:noProof/>
              </w:rPr>
              <w:delText>Liiketoimintalogiikan kuvaus (haku - vastaus)</w:delText>
            </w:r>
            <w:r w:rsidDel="00BD5A45">
              <w:rPr>
                <w:noProof/>
                <w:webHidden/>
              </w:rPr>
              <w:tab/>
              <w:delText>29</w:delText>
            </w:r>
          </w:del>
        </w:p>
        <w:p w14:paraId="3C5E42C3" w14:textId="4DF2C793" w:rsidR="00C673D4" w:rsidDel="00BD5A45" w:rsidRDefault="00C673D4">
          <w:pPr>
            <w:pStyle w:val="Sisluet2"/>
            <w:tabs>
              <w:tab w:val="left" w:pos="880"/>
              <w:tab w:val="right" w:leader="dot" w:pos="9628"/>
            </w:tabs>
            <w:rPr>
              <w:del w:id="265" w:author="Pakari Arja" w:date="2020-02-09T16:54:00Z"/>
              <w:rFonts w:asciiTheme="minorHAnsi" w:eastAsiaTheme="minorEastAsia" w:hAnsiTheme="minorHAnsi" w:cstheme="minorBidi"/>
              <w:noProof/>
              <w:sz w:val="22"/>
              <w:szCs w:val="22"/>
            </w:rPr>
          </w:pPr>
          <w:del w:id="266" w:author="Pakari Arja" w:date="2020-02-09T16:54:00Z">
            <w:r w:rsidRPr="005B3A9C" w:rsidDel="00BD5A45">
              <w:rPr>
                <w:rFonts w:cs="Arial"/>
                <w:noProof/>
              </w:rPr>
              <w:delText>7.2</w:delText>
            </w:r>
            <w:r w:rsidDel="00BD5A45">
              <w:rPr>
                <w:rFonts w:asciiTheme="minorHAnsi" w:eastAsiaTheme="minorEastAsia" w:hAnsiTheme="minorHAnsi" w:cstheme="minorBidi"/>
                <w:noProof/>
                <w:sz w:val="22"/>
                <w:szCs w:val="22"/>
              </w:rPr>
              <w:tab/>
            </w:r>
            <w:r w:rsidRPr="005B3A9C" w:rsidDel="00BD5A45">
              <w:rPr>
                <w:rFonts w:cs="Arial"/>
                <w:noProof/>
              </w:rPr>
              <w:delText>Tietosisältö</w:delText>
            </w:r>
            <w:r w:rsidDel="00BD5A45">
              <w:rPr>
                <w:noProof/>
                <w:webHidden/>
              </w:rPr>
              <w:tab/>
              <w:delText>29</w:delText>
            </w:r>
          </w:del>
        </w:p>
        <w:p w14:paraId="07340890" w14:textId="582C2F93" w:rsidR="00C673D4" w:rsidDel="00BD5A45" w:rsidRDefault="00C673D4">
          <w:pPr>
            <w:pStyle w:val="Sisluet3"/>
            <w:tabs>
              <w:tab w:val="left" w:pos="1100"/>
              <w:tab w:val="right" w:leader="dot" w:pos="9628"/>
            </w:tabs>
            <w:rPr>
              <w:del w:id="267" w:author="Pakari Arja" w:date="2020-02-09T16:54:00Z"/>
              <w:rFonts w:asciiTheme="minorHAnsi" w:eastAsiaTheme="minorEastAsia" w:hAnsiTheme="minorHAnsi" w:cstheme="minorBidi"/>
              <w:noProof/>
              <w:sz w:val="22"/>
              <w:szCs w:val="22"/>
            </w:rPr>
          </w:pPr>
          <w:del w:id="268" w:author="Pakari Arja" w:date="2020-02-09T16:54:00Z">
            <w:r w:rsidRPr="005B3A9C" w:rsidDel="00BD5A45">
              <w:rPr>
                <w:rFonts w:cs="Arial"/>
                <w:noProof/>
              </w:rPr>
              <w:delText>7.2.1</w:delText>
            </w:r>
            <w:r w:rsidDel="00BD5A45">
              <w:rPr>
                <w:rFonts w:asciiTheme="minorHAnsi" w:eastAsiaTheme="minorEastAsia" w:hAnsiTheme="minorHAnsi" w:cstheme="minorBidi"/>
                <w:noProof/>
                <w:sz w:val="22"/>
                <w:szCs w:val="22"/>
              </w:rPr>
              <w:tab/>
            </w:r>
            <w:r w:rsidRPr="005B3A9C" w:rsidDel="00BD5A45">
              <w:rPr>
                <w:rFonts w:cs="Arial"/>
                <w:noProof/>
              </w:rPr>
              <w:delText>Pyyntösanoman rakenne</w:delText>
            </w:r>
            <w:r w:rsidDel="00BD5A45">
              <w:rPr>
                <w:noProof/>
                <w:webHidden/>
              </w:rPr>
              <w:tab/>
              <w:delText>30</w:delText>
            </w:r>
          </w:del>
        </w:p>
        <w:p w14:paraId="723927FE" w14:textId="57393FAB" w:rsidR="00C673D4" w:rsidDel="00BD5A45" w:rsidRDefault="00C673D4">
          <w:pPr>
            <w:pStyle w:val="Sisluet3"/>
            <w:tabs>
              <w:tab w:val="left" w:pos="1100"/>
              <w:tab w:val="right" w:leader="dot" w:pos="9628"/>
            </w:tabs>
            <w:rPr>
              <w:del w:id="269" w:author="Pakari Arja" w:date="2020-02-09T16:54:00Z"/>
              <w:rFonts w:asciiTheme="minorHAnsi" w:eastAsiaTheme="minorEastAsia" w:hAnsiTheme="minorHAnsi" w:cstheme="minorBidi"/>
              <w:noProof/>
              <w:sz w:val="22"/>
              <w:szCs w:val="22"/>
            </w:rPr>
          </w:pPr>
          <w:del w:id="270" w:author="Pakari Arja" w:date="2020-02-09T16:54:00Z">
            <w:r w:rsidRPr="005B3A9C" w:rsidDel="00BD5A45">
              <w:rPr>
                <w:rFonts w:cs="Arial"/>
                <w:noProof/>
              </w:rPr>
              <w:delText>7.2.2</w:delText>
            </w:r>
            <w:r w:rsidDel="00BD5A45">
              <w:rPr>
                <w:rFonts w:asciiTheme="minorHAnsi" w:eastAsiaTheme="minorEastAsia" w:hAnsiTheme="minorHAnsi" w:cstheme="minorBidi"/>
                <w:noProof/>
                <w:sz w:val="22"/>
                <w:szCs w:val="22"/>
              </w:rPr>
              <w:tab/>
            </w:r>
            <w:r w:rsidRPr="005B3A9C" w:rsidDel="00BD5A45">
              <w:rPr>
                <w:rFonts w:cs="Arial"/>
                <w:noProof/>
              </w:rPr>
              <w:delText>Vastaussanoman rakenne</w:delText>
            </w:r>
            <w:r w:rsidDel="00BD5A45">
              <w:rPr>
                <w:noProof/>
                <w:webHidden/>
              </w:rPr>
              <w:tab/>
              <w:delText>31</w:delText>
            </w:r>
          </w:del>
        </w:p>
        <w:p w14:paraId="15C03782" w14:textId="5BF25ECE" w:rsidR="00C673D4" w:rsidDel="00BD5A45" w:rsidRDefault="00C673D4">
          <w:pPr>
            <w:pStyle w:val="Sisluet2"/>
            <w:tabs>
              <w:tab w:val="left" w:pos="880"/>
              <w:tab w:val="right" w:leader="dot" w:pos="9628"/>
            </w:tabs>
            <w:rPr>
              <w:del w:id="271" w:author="Pakari Arja" w:date="2020-02-09T16:54:00Z"/>
              <w:rFonts w:asciiTheme="minorHAnsi" w:eastAsiaTheme="minorEastAsia" w:hAnsiTheme="minorHAnsi" w:cstheme="minorBidi"/>
              <w:noProof/>
              <w:sz w:val="22"/>
              <w:szCs w:val="22"/>
            </w:rPr>
          </w:pPr>
          <w:del w:id="272" w:author="Pakari Arja" w:date="2020-02-09T16:54:00Z">
            <w:r w:rsidRPr="005B3A9C" w:rsidDel="00BD5A45">
              <w:rPr>
                <w:rFonts w:cs="Arial"/>
                <w:noProof/>
              </w:rPr>
              <w:delText>7.3</w:delText>
            </w:r>
            <w:r w:rsidDel="00BD5A45">
              <w:rPr>
                <w:rFonts w:asciiTheme="minorHAnsi" w:eastAsiaTheme="minorEastAsia" w:hAnsiTheme="minorHAnsi" w:cstheme="minorBidi"/>
                <w:noProof/>
                <w:sz w:val="22"/>
                <w:szCs w:val="22"/>
              </w:rPr>
              <w:tab/>
            </w:r>
            <w:r w:rsidRPr="005B3A9C" w:rsidDel="00BD5A45">
              <w:rPr>
                <w:rFonts w:cs="Arial"/>
                <w:noProof/>
              </w:rPr>
              <w:delText>Pääsynhallinta</w:delText>
            </w:r>
            <w:r w:rsidDel="00BD5A45">
              <w:rPr>
                <w:noProof/>
                <w:webHidden/>
              </w:rPr>
              <w:tab/>
              <w:delText>31</w:delText>
            </w:r>
          </w:del>
        </w:p>
        <w:p w14:paraId="0A1E3000" w14:textId="70BD7643" w:rsidR="00C673D4" w:rsidDel="00BD5A45" w:rsidRDefault="00C673D4">
          <w:pPr>
            <w:pStyle w:val="Sisluet3"/>
            <w:tabs>
              <w:tab w:val="left" w:pos="1100"/>
              <w:tab w:val="right" w:leader="dot" w:pos="9628"/>
            </w:tabs>
            <w:rPr>
              <w:del w:id="273" w:author="Pakari Arja" w:date="2020-02-09T16:54:00Z"/>
              <w:rFonts w:asciiTheme="minorHAnsi" w:eastAsiaTheme="minorEastAsia" w:hAnsiTheme="minorHAnsi" w:cstheme="minorBidi"/>
              <w:noProof/>
              <w:sz w:val="22"/>
              <w:szCs w:val="22"/>
            </w:rPr>
          </w:pPr>
          <w:del w:id="274" w:author="Pakari Arja" w:date="2020-02-09T16:54:00Z">
            <w:r w:rsidRPr="005B3A9C" w:rsidDel="00BD5A45">
              <w:rPr>
                <w:rFonts w:cs="Arial"/>
                <w:noProof/>
              </w:rPr>
              <w:delText>7.3.1</w:delText>
            </w:r>
            <w:r w:rsidDel="00BD5A45">
              <w:rPr>
                <w:rFonts w:asciiTheme="minorHAnsi" w:eastAsiaTheme="minorEastAsia" w:hAnsiTheme="minorHAnsi" w:cstheme="minorBidi"/>
                <w:noProof/>
                <w:sz w:val="22"/>
                <w:szCs w:val="22"/>
              </w:rPr>
              <w:tab/>
            </w:r>
            <w:r w:rsidRPr="005B3A9C" w:rsidDel="00BD5A45">
              <w:rPr>
                <w:rFonts w:cs="Arial"/>
                <w:noProof/>
              </w:rPr>
              <w:delText>Normaalitilanne</w:delText>
            </w:r>
            <w:r w:rsidDel="00BD5A45">
              <w:rPr>
                <w:noProof/>
                <w:webHidden/>
              </w:rPr>
              <w:tab/>
              <w:delText>32</w:delText>
            </w:r>
          </w:del>
        </w:p>
        <w:p w14:paraId="43242533" w14:textId="009BB510" w:rsidR="00C673D4" w:rsidDel="00BD5A45" w:rsidRDefault="00C673D4">
          <w:pPr>
            <w:pStyle w:val="Sisluet2"/>
            <w:tabs>
              <w:tab w:val="left" w:pos="880"/>
              <w:tab w:val="right" w:leader="dot" w:pos="9628"/>
            </w:tabs>
            <w:rPr>
              <w:del w:id="275" w:author="Pakari Arja" w:date="2020-02-09T16:54:00Z"/>
              <w:rFonts w:asciiTheme="minorHAnsi" w:eastAsiaTheme="minorEastAsia" w:hAnsiTheme="minorHAnsi" w:cstheme="minorBidi"/>
              <w:noProof/>
              <w:sz w:val="22"/>
              <w:szCs w:val="22"/>
            </w:rPr>
          </w:pPr>
          <w:del w:id="276" w:author="Pakari Arja" w:date="2020-02-09T16:54:00Z">
            <w:r w:rsidRPr="005B3A9C" w:rsidDel="00BD5A45">
              <w:rPr>
                <w:rFonts w:cs="Arial"/>
                <w:noProof/>
              </w:rPr>
              <w:delText>7.4</w:delText>
            </w:r>
            <w:r w:rsidDel="00BD5A45">
              <w:rPr>
                <w:rFonts w:asciiTheme="minorHAnsi" w:eastAsiaTheme="minorEastAsia" w:hAnsiTheme="minorHAnsi" w:cstheme="minorBidi"/>
                <w:noProof/>
                <w:sz w:val="22"/>
                <w:szCs w:val="22"/>
              </w:rPr>
              <w:tab/>
            </w:r>
            <w:r w:rsidRPr="005B3A9C" w:rsidDel="00BD5A45">
              <w:rPr>
                <w:rFonts w:cs="Arial"/>
                <w:noProof/>
              </w:rPr>
              <w:delText>Käsittelysäännöt</w:delText>
            </w:r>
            <w:r w:rsidDel="00BD5A45">
              <w:rPr>
                <w:noProof/>
                <w:webHidden/>
              </w:rPr>
              <w:tab/>
              <w:delText>33</w:delText>
            </w:r>
          </w:del>
        </w:p>
        <w:p w14:paraId="01332D84" w14:textId="77777777" w:rsidR="00A649AB" w:rsidRPr="00352BC4" w:rsidRDefault="00A649AB">
          <w:pPr>
            <w:rPr>
              <w:rFonts w:cs="Arial"/>
            </w:rPr>
          </w:pPr>
          <w:r w:rsidRPr="00352BC4">
            <w:rPr>
              <w:rFonts w:cs="Arial"/>
              <w:b/>
              <w:bCs/>
            </w:rPr>
            <w:fldChar w:fldCharType="end"/>
          </w:r>
        </w:p>
      </w:sdtContent>
    </w:sdt>
    <w:p w14:paraId="2365DA6D" w14:textId="77777777" w:rsidR="00C8135F" w:rsidRPr="00EF3E10" w:rsidDel="0028053B" w:rsidRDefault="00C8135F" w:rsidP="00C8135F">
      <w:pPr>
        <w:pStyle w:val="Leipsisennetty"/>
        <w:rPr>
          <w:del w:id="277" w:author="Pakari Arja" w:date="2020-02-12T15:29:00Z"/>
          <w:rFonts w:cs="Arial"/>
        </w:rPr>
      </w:pPr>
    </w:p>
    <w:p w14:paraId="1579474A" w14:textId="77777777" w:rsidR="00E50C1E" w:rsidRPr="00EF3E10" w:rsidRDefault="00E50C1E">
      <w:pPr>
        <w:widowControl/>
        <w:spacing w:after="200" w:line="276" w:lineRule="auto"/>
        <w:rPr>
          <w:rFonts w:cs="Arial"/>
          <w:sz w:val="22"/>
        </w:rPr>
      </w:pPr>
      <w:r w:rsidRPr="00EF3E10">
        <w:rPr>
          <w:rFonts w:cs="Arial"/>
        </w:rPr>
        <w:br w:type="page"/>
      </w:r>
    </w:p>
    <w:p w14:paraId="68B0AFFE" w14:textId="77777777" w:rsidR="00CD0D7D" w:rsidRPr="00E01EC8" w:rsidRDefault="00CD0D7D" w:rsidP="003B5939">
      <w:pPr>
        <w:pStyle w:val="Otsikko1"/>
        <w:rPr>
          <w:rFonts w:cs="Arial"/>
        </w:rPr>
      </w:pPr>
      <w:bookmarkStart w:id="278" w:name="_Toc34289016"/>
      <w:r w:rsidRPr="00E01EC8">
        <w:rPr>
          <w:rFonts w:cs="Arial"/>
        </w:rPr>
        <w:lastRenderedPageBreak/>
        <w:t>Yleistä</w:t>
      </w:r>
      <w:bookmarkEnd w:id="278"/>
    </w:p>
    <w:p w14:paraId="5D5C9E1E" w14:textId="6ECD1B7A" w:rsidR="00266272" w:rsidRPr="00B602C1" w:rsidRDefault="00CD0D7D" w:rsidP="00524F8E">
      <w:pPr>
        <w:pStyle w:val="Leipsisennetty"/>
        <w:rPr>
          <w:rFonts w:cs="Arial"/>
          <w:lang w:val="fi"/>
        </w:rPr>
      </w:pPr>
      <w:r w:rsidRPr="00C47E27">
        <w:rPr>
          <w:rFonts w:cs="Arial"/>
          <w:lang w:val="fi"/>
        </w:rPr>
        <w:t>Palvelupyynnöt PP51-PP5</w:t>
      </w:r>
      <w:r w:rsidR="00266272" w:rsidRPr="00C47E27">
        <w:rPr>
          <w:rFonts w:cs="Arial"/>
          <w:lang w:val="fi"/>
        </w:rPr>
        <w:t>3</w:t>
      </w:r>
      <w:r w:rsidR="00EC255E" w:rsidRPr="00C47E27">
        <w:rPr>
          <w:rFonts w:cs="Arial"/>
          <w:lang w:val="fi"/>
        </w:rPr>
        <w:t xml:space="preserve"> sekä PP57</w:t>
      </w:r>
      <w:del w:id="279" w:author="Pakari Arja" w:date="2020-02-09T15:15:00Z">
        <w:r w:rsidR="00EC255E" w:rsidRPr="00C47E27" w:rsidDel="00220DF9">
          <w:rPr>
            <w:rFonts w:cs="Arial"/>
            <w:lang w:val="fi"/>
          </w:rPr>
          <w:delText>-PP58</w:delText>
        </w:r>
        <w:r w:rsidRPr="00C47E27" w:rsidDel="00220DF9">
          <w:rPr>
            <w:rFonts w:cs="Arial"/>
            <w:lang w:val="fi"/>
          </w:rPr>
          <w:delText xml:space="preserve"> </w:delText>
        </w:r>
      </w:del>
      <w:r w:rsidRPr="00C47E27">
        <w:rPr>
          <w:rFonts w:cs="Arial"/>
          <w:lang w:val="fi"/>
        </w:rPr>
        <w:t>ovat yksinkertaisia SOAP-pyyntöjä, joissa kaikki tietosisältö on SOAP-</w:t>
      </w:r>
      <w:proofErr w:type="spellStart"/>
      <w:r w:rsidRPr="00C47E27">
        <w:rPr>
          <w:rFonts w:cs="Arial"/>
          <w:lang w:val="fi"/>
        </w:rPr>
        <w:t>bodyssä</w:t>
      </w:r>
      <w:proofErr w:type="spellEnd"/>
      <w:r w:rsidRPr="00C47E27">
        <w:rPr>
          <w:rFonts w:cs="Arial"/>
          <w:lang w:val="fi"/>
        </w:rPr>
        <w:t>. Kaikki varsinainen liikennöinti tehdään kaksisuuntaisen TLS-y</w:t>
      </w:r>
      <w:r w:rsidRPr="00B602C1">
        <w:rPr>
          <w:rFonts w:cs="Arial"/>
          <w:lang w:val="fi"/>
        </w:rPr>
        <w:t xml:space="preserve">hteyden </w:t>
      </w:r>
      <w:proofErr w:type="gramStart"/>
      <w:r w:rsidRPr="00B602C1">
        <w:rPr>
          <w:rFonts w:cs="Arial"/>
          <w:lang w:val="fi"/>
        </w:rPr>
        <w:t>puitteissa</w:t>
      </w:r>
      <w:proofErr w:type="gramEnd"/>
      <w:r w:rsidRPr="00B602C1">
        <w:rPr>
          <w:rFonts w:cs="Arial"/>
          <w:lang w:val="fi"/>
        </w:rPr>
        <w:t xml:space="preserve"> joten tietoturva vastaa teknisen toteutuksen osalta muita Kanta-ydinpalveluiden rajapintoja. </w:t>
      </w:r>
    </w:p>
    <w:p w14:paraId="452ACA34" w14:textId="3AA1E73B" w:rsidR="00CD0D7D" w:rsidRDefault="00CD0D7D" w:rsidP="00524F8E">
      <w:pPr>
        <w:pStyle w:val="Leipsisennetty"/>
        <w:rPr>
          <w:ins w:id="280" w:author="Pakari Arja" w:date="2020-02-09T15:17:00Z"/>
          <w:rFonts w:cs="Arial"/>
          <w:lang w:val="fi"/>
        </w:rPr>
      </w:pPr>
      <w:r w:rsidRPr="00B602C1">
        <w:rPr>
          <w:rFonts w:cs="Arial"/>
          <w:lang w:val="fi"/>
        </w:rPr>
        <w:t>Palvelupyynnöt PP54</w:t>
      </w:r>
      <w:ins w:id="281" w:author="Pakari Arja" w:date="2020-02-09T15:15:00Z">
        <w:r w:rsidR="00220DF9">
          <w:rPr>
            <w:rFonts w:cs="Arial"/>
            <w:lang w:val="fi"/>
          </w:rPr>
          <w:t>,</w:t>
        </w:r>
      </w:ins>
      <w:del w:id="282" w:author="Pakari Arja" w:date="2020-02-09T15:15:00Z">
        <w:r w:rsidRPr="00B602C1" w:rsidDel="00220DF9">
          <w:rPr>
            <w:rFonts w:cs="Arial"/>
            <w:lang w:val="fi"/>
          </w:rPr>
          <w:delText xml:space="preserve"> </w:delText>
        </w:r>
      </w:del>
      <w:ins w:id="283" w:author="Pakari Arja" w:date="2020-02-09T15:15:00Z">
        <w:r w:rsidR="00220DF9">
          <w:rPr>
            <w:rFonts w:cs="Arial"/>
            <w:lang w:val="fi"/>
          </w:rPr>
          <w:t xml:space="preserve"> </w:t>
        </w:r>
      </w:ins>
      <w:del w:id="284" w:author="Pakari Arja" w:date="2020-02-09T15:15:00Z">
        <w:r w:rsidRPr="00B602C1" w:rsidDel="00220DF9">
          <w:rPr>
            <w:rFonts w:cs="Arial"/>
            <w:lang w:val="fi"/>
          </w:rPr>
          <w:delText xml:space="preserve">ja </w:delText>
        </w:r>
      </w:del>
      <w:r w:rsidRPr="00B602C1">
        <w:rPr>
          <w:rFonts w:cs="Arial"/>
          <w:lang w:val="fi"/>
        </w:rPr>
        <w:t xml:space="preserve">PP55 </w:t>
      </w:r>
      <w:ins w:id="285" w:author="Pakari Arja" w:date="2020-02-09T15:15:00Z">
        <w:r w:rsidR="00220DF9">
          <w:rPr>
            <w:rFonts w:cs="Arial"/>
            <w:lang w:val="fi"/>
          </w:rPr>
          <w:t xml:space="preserve">ja PP56 </w:t>
        </w:r>
      </w:ins>
      <w:r w:rsidR="00A649AB" w:rsidRPr="004A5C29">
        <w:rPr>
          <w:rFonts w:cs="Arial"/>
          <w:lang w:val="fi"/>
        </w:rPr>
        <w:t xml:space="preserve">noudattavat </w:t>
      </w:r>
      <w:r w:rsidRPr="00547491">
        <w:rPr>
          <w:rFonts w:cs="Arial"/>
          <w:lang w:val="fi"/>
        </w:rPr>
        <w:t>olemassa olevien Kanta-rajapintojen mukaista HL7 V3 –sanomaliikenneprotokollaa.</w:t>
      </w:r>
    </w:p>
    <w:p w14:paraId="7C0FDF76" w14:textId="77777777" w:rsidR="00220DF9" w:rsidRPr="001C3F57" w:rsidRDefault="00220DF9" w:rsidP="00220DF9">
      <w:pPr>
        <w:pStyle w:val="Kommentinteksti"/>
        <w:ind w:left="1304"/>
        <w:rPr>
          <w:ins w:id="286" w:author="Pakari Arja" w:date="2020-02-09T15:17:00Z"/>
          <w:rFonts w:ascii="Arial" w:hAnsi="Arial" w:cs="Arial"/>
          <w:sz w:val="22"/>
          <w:szCs w:val="22"/>
        </w:rPr>
      </w:pPr>
      <w:ins w:id="287" w:author="Pakari Arja" w:date="2020-02-09T15:17:00Z">
        <w:r w:rsidRPr="001C3F57">
          <w:rPr>
            <w:rFonts w:ascii="Arial" w:hAnsi="Arial" w:cs="Arial"/>
            <w:sz w:val="22"/>
            <w:szCs w:val="22"/>
          </w:rPr>
          <w:t xml:space="preserve">Tässä dokumentissa kuvattujen palvelupyyntöjen lähtökohtana ovat olleet käyttötapaukset, jotka liittyvät erillisjärjestelmistä käsin tapahtuvaan luovutuksenhallintaan sekä erillisjärjestelmän tuottamien tietojen kytkemiseen palvelutapahtumiin. </w:t>
        </w:r>
      </w:ins>
    </w:p>
    <w:p w14:paraId="7030966D" w14:textId="61775EC0" w:rsidR="00220DF9" w:rsidRDefault="00220DF9" w:rsidP="00524F8E">
      <w:pPr>
        <w:pStyle w:val="Leipsisennetty"/>
        <w:rPr>
          <w:ins w:id="288" w:author="Pakari Arja" w:date="2020-02-12T11:20:00Z"/>
        </w:rPr>
      </w:pPr>
      <w:ins w:id="289" w:author="Pakari Arja" w:date="2020-02-09T15:17:00Z">
        <w:r>
          <w:t>Palvelupyyntöjä voi käyttää myös potilastietojärjestelmä, ei vain erillisjärjestelmä, mutta palvelupyyntöjen käyttötavat ja niille asetetut rajoitteet on myös tällöin huomioitava.</w:t>
        </w:r>
      </w:ins>
    </w:p>
    <w:p w14:paraId="390BBE7B" w14:textId="77777777" w:rsidR="00E718B1" w:rsidRDefault="00F95AA7">
      <w:pPr>
        <w:pStyle w:val="Leipsisennetty"/>
        <w:rPr>
          <w:ins w:id="290" w:author="Pakari Arja" w:date="2020-03-03T17:07:00Z"/>
          <w:bCs/>
        </w:rPr>
      </w:pPr>
      <w:ins w:id="291" w:author="Pakari Arja" w:date="2020-02-12T11:20:00Z">
        <w:r>
          <w:rPr>
            <w:szCs w:val="22"/>
          </w:rPr>
          <w:t>Kevyiden kyselyrajapintojen käyttö ei ole sallittua yksityisten toimijoiden yhteisliittymistilanteissa (isäntä-vuokralainen).</w:t>
        </w:r>
      </w:ins>
      <w:ins w:id="292" w:author="Pakari Arja" w:date="2020-02-18T16:37:00Z">
        <w:r w:rsidR="0010483D">
          <w:rPr>
            <w:szCs w:val="22"/>
          </w:rPr>
          <w:t xml:space="preserve"> </w:t>
        </w:r>
      </w:ins>
      <w:ins w:id="293" w:author="Pakari Arja" w:date="2020-02-20T11:49:00Z">
        <w:r w:rsidR="0010483D" w:rsidRPr="002B3E08">
          <w:rPr>
            <w:bCs/>
          </w:rPr>
          <w:t>Rajaus on tehty, koska kaikissa sanomissa ei välitetä tarpeeksi tietoa, jotta voitaisiin yksilöidä liittyjä. Lisäksi pysyvä osoitteistokytkentä ja yhteisliittymismalli ovat eri liittymismalleja, joten niitä ei voi käyttää samanaikaisesti.</w:t>
        </w:r>
      </w:ins>
    </w:p>
    <w:p w14:paraId="3B7AE43C" w14:textId="31DFC9DC" w:rsidR="00F95AA7" w:rsidRPr="00F00781" w:rsidDel="00F95AA7" w:rsidRDefault="00E718B1" w:rsidP="002B3E08">
      <w:pPr>
        <w:ind w:left="1304"/>
        <w:rPr>
          <w:del w:id="294" w:author="Pakari Arja" w:date="2020-02-12T11:20:00Z"/>
          <w:rFonts w:ascii="Calibri" w:hAnsi="Calibri"/>
          <w:bCs/>
          <w:sz w:val="22"/>
          <w:szCs w:val="22"/>
        </w:rPr>
      </w:pPr>
      <w:ins w:id="295" w:author="Pakari Arja" w:date="2020-03-03T17:07:00Z">
        <w:r w:rsidRPr="00F00781">
          <w:rPr>
            <w:bCs/>
            <w:sz w:val="22"/>
            <w:szCs w:val="22"/>
          </w:rPr>
          <w:t>Pysyvä osoitteistokytk</w:t>
        </w:r>
        <w:r w:rsidR="00367C73" w:rsidRPr="00F00781">
          <w:rPr>
            <w:bCs/>
            <w:sz w:val="22"/>
            <w:szCs w:val="22"/>
          </w:rPr>
          <w:t>entä</w:t>
        </w:r>
      </w:ins>
      <w:ins w:id="296" w:author="Pakari Arja" w:date="2020-03-03T17:15:00Z">
        <w:r w:rsidR="00367C73" w:rsidRPr="00F00781">
          <w:rPr>
            <w:bCs/>
            <w:sz w:val="22"/>
            <w:szCs w:val="22"/>
          </w:rPr>
          <w:t xml:space="preserve"> on poistuva liittymismalli</w:t>
        </w:r>
      </w:ins>
      <w:ins w:id="297" w:author="Pakari Arja" w:date="2020-03-03T17:17:00Z">
        <w:r w:rsidR="00D67D64" w:rsidRPr="00F00781">
          <w:rPr>
            <w:bCs/>
            <w:sz w:val="22"/>
            <w:szCs w:val="22"/>
          </w:rPr>
          <w:t>, jota ei käytetä enää uusissa käyttöönotoissa.</w:t>
        </w:r>
      </w:ins>
      <w:ins w:id="298" w:author="Pakari Arja" w:date="2020-03-03T17:15:00Z">
        <w:r w:rsidR="00367C73" w:rsidRPr="00F00781">
          <w:rPr>
            <w:bCs/>
            <w:sz w:val="22"/>
            <w:szCs w:val="22"/>
          </w:rPr>
          <w:t xml:space="preserve"> </w:t>
        </w:r>
      </w:ins>
      <w:ins w:id="299" w:author="Pakari Arja" w:date="2020-02-20T11:49:00Z">
        <w:r w:rsidR="0010483D" w:rsidRPr="00F00781">
          <w:rPr>
            <w:bCs/>
            <w:sz w:val="22"/>
            <w:szCs w:val="22"/>
          </w:rPr>
          <w:t xml:space="preserve"> </w:t>
        </w:r>
      </w:ins>
    </w:p>
    <w:p w14:paraId="159BF68C" w14:textId="04CB3012" w:rsidR="002B2A92" w:rsidDel="00220DF9" w:rsidRDefault="00CD0D7D">
      <w:pPr>
        <w:pStyle w:val="Leipsisennetty"/>
        <w:rPr>
          <w:del w:id="300" w:author="Pakari Arja" w:date="2020-02-09T15:16:00Z"/>
          <w:rFonts w:cs="Arial"/>
        </w:rPr>
      </w:pPr>
      <w:del w:id="301" w:author="Pakari Arja" w:date="2020-02-09T15:16:00Z">
        <w:r w:rsidRPr="00547491" w:rsidDel="00220DF9">
          <w:rPr>
            <w:rFonts w:cs="Arial"/>
          </w:rPr>
          <w:delText xml:space="preserve">Kunkin esiteltävän palvelupyynnön tyypillinen käyttötapaus liittyy erillisjärjestelmistä käsin tapahtuvaan luovutuksenhallintaan sekä erillisjärjestelmän tuottamien tietojen </w:delText>
        </w:r>
        <w:r w:rsidR="00A649AB" w:rsidRPr="00547491" w:rsidDel="00220DF9">
          <w:rPr>
            <w:rFonts w:cs="Arial"/>
          </w:rPr>
          <w:delText xml:space="preserve">kytkemiseen </w:delText>
        </w:r>
        <w:r w:rsidRPr="00547491" w:rsidDel="00220DF9">
          <w:rPr>
            <w:rFonts w:cs="Arial"/>
          </w:rPr>
          <w:delText xml:space="preserve">palvelutapahtumiin. </w:delText>
        </w:r>
      </w:del>
    </w:p>
    <w:p w14:paraId="75684F99" w14:textId="500B0D43" w:rsidR="00110712" w:rsidRDefault="00366914">
      <w:pPr>
        <w:pStyle w:val="Leipsisennetty"/>
        <w:rPr>
          <w:ins w:id="302" w:author="Pakari Arja" w:date="2020-01-28T15:58:00Z"/>
          <w:rFonts w:cs="Arial"/>
        </w:rPr>
      </w:pPr>
      <w:del w:id="303" w:author="Pakari Arja" w:date="2020-01-31T20:26:00Z">
        <w:r w:rsidDel="00433099">
          <w:rPr>
            <w:rFonts w:cs="Arial"/>
          </w:rPr>
          <w:delText>K</w:delText>
        </w:r>
        <w:r w:rsidRPr="00366914" w:rsidDel="00433099">
          <w:rPr>
            <w:rFonts w:cs="Arial"/>
          </w:rPr>
          <w:delText>evyissä kyselyrajapinnoissa varaudutaan jo vaiheittain 1.1.2020 mahdollisesti voimaan astuvaan maakuntauudistukseen</w:delText>
        </w:r>
        <w:r w:rsidDel="00433099">
          <w:rPr>
            <w:rFonts w:cs="Arial"/>
          </w:rPr>
          <w:delText>.</w:delText>
        </w:r>
        <w:r w:rsidR="00220290" w:rsidDel="00433099">
          <w:rPr>
            <w:rFonts w:cs="Arial"/>
          </w:rPr>
          <w:delText xml:space="preserve"> Ensi vaiheessa muutokset toteutetaan PP57-rajapintaan, johon on toteutettu tuki palauttamaan maakuntauudistuksen jälkeinen rekisterinpitäjätieto, mikäli se on tallennettuna Potilastiedon arkistoon palvelutapahtumalle.</w:delText>
        </w:r>
      </w:del>
    </w:p>
    <w:p w14:paraId="785113F0" w14:textId="47F8045D" w:rsidR="00110712" w:rsidRDefault="00110712" w:rsidP="00110712">
      <w:pPr>
        <w:pStyle w:val="Otsikko2"/>
        <w:rPr>
          <w:ins w:id="304" w:author="Tuomainen Mika" w:date="2020-02-04T15:59:00Z"/>
        </w:rPr>
      </w:pPr>
      <w:bookmarkStart w:id="305" w:name="_Dokumentissa_käytetyt_käsitteet"/>
      <w:bookmarkStart w:id="306" w:name="_Ref32158167"/>
      <w:bookmarkStart w:id="307" w:name="_Ref32158169"/>
      <w:bookmarkStart w:id="308" w:name="_Ref32158191"/>
      <w:bookmarkStart w:id="309" w:name="_Toc34289017"/>
      <w:bookmarkEnd w:id="305"/>
      <w:ins w:id="310" w:author="Pakari Arja" w:date="2020-01-28T15:58:00Z">
        <w:r>
          <w:t>Dokumentissa käytetyt käsitteet</w:t>
        </w:r>
      </w:ins>
      <w:bookmarkEnd w:id="306"/>
      <w:bookmarkEnd w:id="307"/>
      <w:bookmarkEnd w:id="308"/>
      <w:bookmarkEnd w:id="309"/>
    </w:p>
    <w:p w14:paraId="10CC3696" w14:textId="1103BFFF" w:rsidR="007B6E90" w:rsidRPr="0081759F" w:rsidRDefault="007B6E90" w:rsidP="00BD5A45">
      <w:pPr>
        <w:pStyle w:val="Leipsisennetty"/>
        <w:rPr>
          <w:ins w:id="311" w:author="Pakari Arja" w:date="2020-01-28T15:58:00Z"/>
        </w:rPr>
      </w:pPr>
      <w:ins w:id="312" w:author="Tuomainen Mika" w:date="2020-02-04T15:59:00Z">
        <w:r>
          <w:rPr>
            <w:lang w:eastAsia="en-US"/>
          </w:rPr>
          <w:t xml:space="preserve">Käsite ”aktiivinen palvelutapahtuma” on kevyiden rajapintojen osalta haasteellinen. Kevyiden rajapintojen ensimmäisten versioiden aikaan aktiivinen palvelutapahtuma tarkoitti </w:t>
        </w:r>
      </w:ins>
      <w:ins w:id="313" w:author="Tuomainen Mika" w:date="2020-02-04T16:04:00Z">
        <w:r>
          <w:rPr>
            <w:lang w:eastAsia="en-US"/>
          </w:rPr>
          <w:t xml:space="preserve">kevyiden rajapintojen määrittelyissä </w:t>
        </w:r>
      </w:ins>
      <w:ins w:id="314" w:author="Tuomainen Mika" w:date="2020-02-04T15:59:00Z">
        <w:r>
          <w:rPr>
            <w:lang w:eastAsia="en-US"/>
          </w:rPr>
          <w:t xml:space="preserve">palvelutapahtumaa, johon voidaan liittää hoitoasiakirjoja. </w:t>
        </w:r>
      </w:ins>
      <w:ins w:id="315" w:author="Tuomainen Mika" w:date="2020-02-04T16:01:00Z">
        <w:r>
          <w:rPr>
            <w:lang w:eastAsia="en-US"/>
          </w:rPr>
          <w:t xml:space="preserve">Aktiivisella palvelutapahtumalla ei ollut </w:t>
        </w:r>
      </w:ins>
      <w:ins w:id="316" w:author="Tuomainen Mika" w:date="2020-02-05T07:39:00Z">
        <w:r w:rsidR="000F12CF">
          <w:rPr>
            <w:lang w:eastAsia="en-US"/>
          </w:rPr>
          <w:t>käyttötarkoitusta</w:t>
        </w:r>
      </w:ins>
      <w:ins w:id="317" w:author="Tuomainen Mika" w:date="2020-02-04T16:01:00Z">
        <w:r>
          <w:rPr>
            <w:lang w:eastAsia="en-US"/>
          </w:rPr>
          <w:t>, että se</w:t>
        </w:r>
      </w:ins>
      <w:ins w:id="318" w:author="Tuomainen Mika" w:date="2020-02-04T16:00:00Z">
        <w:r>
          <w:rPr>
            <w:lang w:eastAsia="en-US"/>
          </w:rPr>
          <w:t xml:space="preserve"> olisi </w:t>
        </w:r>
      </w:ins>
      <w:ins w:id="319" w:author="Tuomainen Mika" w:date="2020-02-04T19:53:00Z">
        <w:r w:rsidR="00082A82">
          <w:rPr>
            <w:lang w:eastAsia="en-US"/>
          </w:rPr>
          <w:t xml:space="preserve">tarkoittanut palvelutapahtuman </w:t>
        </w:r>
      </w:ins>
      <w:ins w:id="320" w:author="Tuomainen Mika" w:date="2020-02-04T16:00:00Z">
        <w:r w:rsidR="00082A82">
          <w:rPr>
            <w:lang w:eastAsia="en-US"/>
          </w:rPr>
          <w:t>kelvollisuutta</w:t>
        </w:r>
        <w:r>
          <w:rPr>
            <w:lang w:eastAsia="en-US"/>
          </w:rPr>
          <w:t xml:space="preserve"> todentamaan </w:t>
        </w:r>
      </w:ins>
      <w:ins w:id="321" w:author="Tuomainen Mika" w:date="2020-02-04T19:54:00Z">
        <w:r w:rsidR="00082A82">
          <w:rPr>
            <w:lang w:eastAsia="en-US"/>
          </w:rPr>
          <w:t xml:space="preserve">hakutilanteessa </w:t>
        </w:r>
      </w:ins>
      <w:ins w:id="322" w:author="Tuomainen Mika" w:date="2020-02-04T16:00:00Z">
        <w:r>
          <w:rPr>
            <w:lang w:eastAsia="en-US"/>
          </w:rPr>
          <w:t xml:space="preserve">hoitosuhdetta. </w:t>
        </w:r>
      </w:ins>
      <w:ins w:id="323" w:author="Tuomainen Mika" w:date="2020-02-04T16:01:00Z">
        <w:r>
          <w:rPr>
            <w:lang w:eastAsia="en-US"/>
          </w:rPr>
          <w:t xml:space="preserve">Myöhemmissä vaiheissa </w:t>
        </w:r>
      </w:ins>
      <w:ins w:id="324" w:author="Tuomainen Mika" w:date="2020-02-04T16:02:00Z">
        <w:r>
          <w:rPr>
            <w:lang w:eastAsia="en-US"/>
          </w:rPr>
          <w:t xml:space="preserve">muissa kansallisissa määrittelyissä </w:t>
        </w:r>
      </w:ins>
      <w:ins w:id="325" w:author="Tuomainen Mika" w:date="2020-02-05T07:39:00Z">
        <w:r w:rsidR="000F12CF">
          <w:rPr>
            <w:lang w:eastAsia="en-US"/>
          </w:rPr>
          <w:t xml:space="preserve">kuitenkin </w:t>
        </w:r>
      </w:ins>
      <w:ins w:id="326" w:author="Tuomainen Mika" w:date="2020-02-04T16:03:00Z">
        <w:r>
          <w:rPr>
            <w:lang w:eastAsia="en-US"/>
          </w:rPr>
          <w:t xml:space="preserve">otettiin aktiivinen palvelutapahtuma käsite käyttöön merkitsemään </w:t>
        </w:r>
        <w:r>
          <w:rPr>
            <w:lang w:eastAsia="en-US"/>
          </w:rPr>
          <w:lastRenderedPageBreak/>
          <w:t>palvelutapahtumaa, jota voidaan käyttää hoitosuhteen</w:t>
        </w:r>
      </w:ins>
      <w:ins w:id="327" w:author="Tuomainen Mika" w:date="2020-02-04T16:05:00Z">
        <w:r>
          <w:rPr>
            <w:lang w:eastAsia="en-US"/>
          </w:rPr>
          <w:t xml:space="preserve"> todentamiseen</w:t>
        </w:r>
      </w:ins>
      <w:ins w:id="328" w:author="Tuomainen Mika" w:date="2020-02-04T19:55:00Z">
        <w:r w:rsidR="00082A82">
          <w:rPr>
            <w:lang w:eastAsia="en-US"/>
          </w:rPr>
          <w:t xml:space="preserve"> hakutilanteessa</w:t>
        </w:r>
      </w:ins>
      <w:ins w:id="329" w:author="Tuomainen Mika" w:date="2020-02-04T16:05:00Z">
        <w:r>
          <w:rPr>
            <w:lang w:eastAsia="en-US"/>
          </w:rPr>
          <w:t xml:space="preserve">. Kevyiden rajapintojen määrittelyn näkökulmasta tämä on ollut haastavaa ja määrittelyihin on päätynyt käsite aktiivinen molemmissa merkityksissä (PP54 ja PP55 vs. </w:t>
        </w:r>
      </w:ins>
      <w:ins w:id="330" w:author="Tuomainen Mika" w:date="2020-02-04T16:08:00Z">
        <w:r>
          <w:rPr>
            <w:lang w:eastAsia="en-US"/>
          </w:rPr>
          <w:t xml:space="preserve">PP57). </w:t>
        </w:r>
      </w:ins>
      <w:ins w:id="331" w:author="Tuomainen Mika" w:date="2020-02-04T16:09:00Z">
        <w:r w:rsidR="00E71277">
          <w:rPr>
            <w:lang w:eastAsia="en-US"/>
          </w:rPr>
          <w:t>Alla on kuvattu nyt tarkemmin mitä käsitteellä aktiivinen tarkoitetaan</w:t>
        </w:r>
      </w:ins>
      <w:ins w:id="332" w:author="Tuomainen Mika" w:date="2020-02-04T16:10:00Z">
        <w:r w:rsidR="00E71277">
          <w:rPr>
            <w:lang w:eastAsia="en-US"/>
          </w:rPr>
          <w:t xml:space="preserve"> tässä dokumentissa</w:t>
        </w:r>
      </w:ins>
      <w:ins w:id="333" w:author="Tuomainen Mika" w:date="2020-02-04T19:54:00Z">
        <w:r w:rsidR="00082A82">
          <w:rPr>
            <w:lang w:eastAsia="en-US"/>
          </w:rPr>
          <w:t xml:space="preserve"> kuvatuissa palvelupyynnöissä</w:t>
        </w:r>
      </w:ins>
      <w:ins w:id="334" w:author="Tuomainen Mika" w:date="2020-02-04T16:09:00Z">
        <w:r w:rsidR="00E71277">
          <w:rPr>
            <w:lang w:eastAsia="en-US"/>
          </w:rPr>
          <w:t xml:space="preserve"> ja nämä huomiot on viety</w:t>
        </w:r>
      </w:ins>
      <w:ins w:id="335" w:author="Tuomainen Mika" w:date="2020-02-05T07:40:00Z">
        <w:r w:rsidR="000F12CF">
          <w:rPr>
            <w:lang w:eastAsia="en-US"/>
          </w:rPr>
          <w:t xml:space="preserve"> myös</w:t>
        </w:r>
      </w:ins>
      <w:ins w:id="336" w:author="Tuomainen Mika" w:date="2020-02-04T16:09:00Z">
        <w:r w:rsidR="00E71277">
          <w:rPr>
            <w:lang w:eastAsia="en-US"/>
          </w:rPr>
          <w:t xml:space="preserve"> kunkin palvelupyynnön</w:t>
        </w:r>
      </w:ins>
      <w:ins w:id="337" w:author="Tuomainen Mika" w:date="2020-02-04T19:54:00Z">
        <w:r w:rsidR="00082A82">
          <w:rPr>
            <w:lang w:eastAsia="en-US"/>
          </w:rPr>
          <w:t xml:space="preserve"> tarkempiin</w:t>
        </w:r>
      </w:ins>
      <w:ins w:id="338" w:author="Tuomainen Mika" w:date="2020-02-04T16:09:00Z">
        <w:r w:rsidR="00E71277">
          <w:rPr>
            <w:lang w:eastAsia="en-US"/>
          </w:rPr>
          <w:t xml:space="preserve"> määrityksiin.</w:t>
        </w:r>
      </w:ins>
    </w:p>
    <w:p w14:paraId="7D6B1D25" w14:textId="77777777" w:rsidR="001C1CE2" w:rsidRDefault="001C1CE2">
      <w:pPr>
        <w:widowControl/>
        <w:spacing w:after="200" w:line="276" w:lineRule="auto"/>
        <w:rPr>
          <w:ins w:id="339" w:author="Pakari Arja" w:date="2020-03-05T08:22:00Z"/>
          <w:b/>
          <w:bCs/>
          <w:i/>
          <w:iCs/>
          <w:sz w:val="22"/>
          <w:szCs w:val="22"/>
          <w:lang w:eastAsia="en-US"/>
        </w:rPr>
      </w:pPr>
      <w:bookmarkStart w:id="340" w:name="_Voimassa_oleva_palvelutapahtuma"/>
      <w:bookmarkEnd w:id="340"/>
      <w:ins w:id="341" w:author="Pakari Arja" w:date="2020-03-05T08:22:00Z">
        <w:r>
          <w:rPr>
            <w:sz w:val="22"/>
            <w:szCs w:val="22"/>
            <w:lang w:eastAsia="en-US"/>
          </w:rPr>
          <w:br w:type="page"/>
        </w:r>
      </w:ins>
    </w:p>
    <w:p w14:paraId="134676D5" w14:textId="5AD6CC5E" w:rsidR="00110712" w:rsidRPr="00F42342" w:rsidRDefault="00110712" w:rsidP="00F42342">
      <w:pPr>
        <w:pStyle w:val="Otsikko5"/>
        <w:ind w:left="1304"/>
        <w:rPr>
          <w:ins w:id="342" w:author="Pakari Arja" w:date="2020-01-28T15:58:00Z"/>
          <w:sz w:val="22"/>
          <w:szCs w:val="22"/>
          <w:lang w:eastAsia="en-US"/>
        </w:rPr>
      </w:pPr>
      <w:ins w:id="343" w:author="Pakari Arja" w:date="2020-01-28T15:58:00Z">
        <w:r w:rsidRPr="00F42342">
          <w:rPr>
            <w:sz w:val="22"/>
            <w:szCs w:val="22"/>
            <w:lang w:eastAsia="en-US"/>
          </w:rPr>
          <w:lastRenderedPageBreak/>
          <w:t>Voimassa oleva palvelutapahtuma</w:t>
        </w:r>
      </w:ins>
    </w:p>
    <w:p w14:paraId="11497836" w14:textId="4DBC663C" w:rsidR="00110712" w:rsidRDefault="00110712" w:rsidP="00110712">
      <w:pPr>
        <w:pStyle w:val="Leipsisennetty"/>
        <w:rPr>
          <w:ins w:id="344" w:author="Pakari Arja" w:date="2020-02-03T14:51:00Z"/>
          <w:rFonts w:cs="Arial"/>
          <w:szCs w:val="22"/>
        </w:rPr>
      </w:pPr>
      <w:ins w:id="345" w:author="Pakari Arja" w:date="2020-01-28T15:58:00Z">
        <w:r>
          <w:rPr>
            <w:lang w:eastAsia="en-US"/>
          </w:rPr>
          <w:t xml:space="preserve">Voimassa olevalla palvelutapahtumalla tarkoitetaan tässä dokumentissa palvelutapahtumaa, jota voidaan käyttää hakutilanteessa hoitosuhteen todentamiseen. </w:t>
        </w:r>
        <w:r w:rsidRPr="00A51073">
          <w:rPr>
            <w:rFonts w:cs="Arial"/>
            <w:szCs w:val="22"/>
          </w:rPr>
          <w:t>Palvelutapahtuman voimassaoloaika on 3 kuukautta palvelutapahtuman päättymisestä</w:t>
        </w:r>
        <w:r>
          <w:rPr>
            <w:rFonts w:cs="Arial"/>
            <w:szCs w:val="22"/>
          </w:rPr>
          <w:t>.</w:t>
        </w:r>
        <w:r w:rsidRPr="00A51073">
          <w:rPr>
            <w:rFonts w:cs="Arial"/>
            <w:szCs w:val="22"/>
          </w:rPr>
          <w:t xml:space="preserve"> </w:t>
        </w:r>
        <w:r>
          <w:rPr>
            <w:rFonts w:cs="Arial"/>
            <w:szCs w:val="22"/>
          </w:rPr>
          <w:t>J</w:t>
        </w:r>
        <w:r w:rsidRPr="00A51073">
          <w:rPr>
            <w:rFonts w:cs="Arial"/>
            <w:szCs w:val="22"/>
          </w:rPr>
          <w:t xml:space="preserve">os päättymispäivää ei </w:t>
        </w:r>
        <w:r>
          <w:rPr>
            <w:rFonts w:cs="Arial"/>
            <w:szCs w:val="22"/>
          </w:rPr>
          <w:t xml:space="preserve">palvelutapahtumalle </w:t>
        </w:r>
        <w:r w:rsidRPr="00A51073">
          <w:rPr>
            <w:rFonts w:cs="Arial"/>
            <w:szCs w:val="22"/>
          </w:rPr>
          <w:t>ole annettu</w:t>
        </w:r>
        <w:r>
          <w:rPr>
            <w:rFonts w:cs="Arial"/>
            <w:szCs w:val="22"/>
          </w:rPr>
          <w:t>,</w:t>
        </w:r>
        <w:r w:rsidRPr="00A51073">
          <w:rPr>
            <w:rFonts w:cs="Arial"/>
            <w:szCs w:val="22"/>
          </w:rPr>
          <w:t xml:space="preserve"> </w:t>
        </w:r>
        <w:r w:rsidRPr="0073185A">
          <w:rPr>
            <w:rFonts w:cs="Arial"/>
            <w:szCs w:val="22"/>
          </w:rPr>
          <w:t>se on voimassa 3 kk viimeisimmän, palvelutapahtumaan liitetyn voimassa olevan hoitoasiakirjan arkistoinnista</w:t>
        </w:r>
        <w:r>
          <w:rPr>
            <w:rFonts w:cs="Arial"/>
            <w:szCs w:val="22"/>
          </w:rPr>
          <w:t xml:space="preserve"> tai 3 kk </w:t>
        </w:r>
      </w:ins>
      <w:ins w:id="346" w:author="Pakari Arja" w:date="2020-01-28T16:00:00Z">
        <w:r>
          <w:rPr>
            <w:rFonts w:cs="Arial"/>
            <w:szCs w:val="22"/>
          </w:rPr>
          <w:t>palvelutapahtuman viimeisimmän version arkistoinnista</w:t>
        </w:r>
      </w:ins>
      <w:ins w:id="347" w:author="Pakari Arja" w:date="2020-01-28T15:58:00Z">
        <w:r>
          <w:rPr>
            <w:rFonts w:cs="Arial"/>
            <w:szCs w:val="22"/>
          </w:rPr>
          <w:t>.</w:t>
        </w:r>
      </w:ins>
    </w:p>
    <w:p w14:paraId="3D3C6646" w14:textId="77777777" w:rsidR="00AE0A68" w:rsidRPr="005A64A8" w:rsidRDefault="00AE0A68" w:rsidP="005A64A8">
      <w:pPr>
        <w:pStyle w:val="Otsikko5"/>
        <w:ind w:left="1304"/>
        <w:rPr>
          <w:ins w:id="348" w:author="Pakari Arja" w:date="2020-02-03T14:51:00Z"/>
          <w:sz w:val="22"/>
          <w:szCs w:val="22"/>
        </w:rPr>
      </w:pPr>
      <w:ins w:id="349" w:author="Pakari Arja" w:date="2020-02-03T14:51:00Z">
        <w:r w:rsidRPr="005A64A8">
          <w:rPr>
            <w:sz w:val="22"/>
            <w:szCs w:val="22"/>
          </w:rPr>
          <w:t>Aktiivinen palvelutapahtuma</w:t>
        </w:r>
      </w:ins>
    </w:p>
    <w:p w14:paraId="512C53A9" w14:textId="429ACC5A" w:rsidR="00AE0A68" w:rsidRDefault="00AE0A68" w:rsidP="00AE0A68">
      <w:pPr>
        <w:pStyle w:val="Leipsisennetty"/>
        <w:rPr>
          <w:ins w:id="350" w:author="Pakari Arja" w:date="2020-02-03T14:51:00Z"/>
        </w:rPr>
      </w:pPr>
      <w:ins w:id="351" w:author="Pakari Arja" w:date="2020-02-03T14:51:00Z">
        <w:r>
          <w:t>Aktiivisella palvelutapahtumalla tarkoitetaan tässä dokumentissa palvelutapahtumaa, johon voidaan li</w:t>
        </w:r>
        <w:r w:rsidR="00C01551">
          <w:t xml:space="preserve">ittää </w:t>
        </w:r>
      </w:ins>
      <w:ins w:id="352" w:author="Pakari Arja" w:date="2020-02-03T15:52:00Z">
        <w:r w:rsidR="00155B08">
          <w:t>hoito</w:t>
        </w:r>
      </w:ins>
      <w:ins w:id="353" w:author="Pakari Arja" w:date="2020-02-03T14:51:00Z">
        <w:r>
          <w:t>asiakirjoja.</w:t>
        </w:r>
        <w:r w:rsidR="00D60037">
          <w:t xml:space="preserve"> </w:t>
        </w:r>
        <w:r>
          <w:t>Palvelutapahtumaan voidaan liittää hoitoasiakirjoja, vaikka p</w:t>
        </w:r>
        <w:r w:rsidR="00350381">
          <w:t xml:space="preserve">alvelutapahtuma ei ole voimassa, esim. </w:t>
        </w:r>
      </w:ins>
      <w:ins w:id="354" w:author="Pakari Arja" w:date="2020-02-03T15:06:00Z">
        <w:r w:rsidR="00350381">
          <w:t>korjaus/</w:t>
        </w:r>
      </w:ins>
      <w:ins w:id="355" w:author="Pakari Arja" w:date="2020-02-03T14:59:00Z">
        <w:r w:rsidR="00350381">
          <w:t>jälkimerkintä yli 3 kuukautta palvelutapahtuman päättymisen jälkeen.</w:t>
        </w:r>
      </w:ins>
    </w:p>
    <w:p w14:paraId="4FAADDB1" w14:textId="77777777" w:rsidR="00AE0A68" w:rsidRPr="00B5416A" w:rsidRDefault="00AE0A68" w:rsidP="00110712">
      <w:pPr>
        <w:pStyle w:val="Leipsisennetty"/>
        <w:rPr>
          <w:ins w:id="356" w:author="Pakari Arja" w:date="2020-01-28T15:58:00Z"/>
          <w:b/>
          <w:lang w:eastAsia="en-US"/>
        </w:rPr>
      </w:pPr>
    </w:p>
    <w:p w14:paraId="4A957740" w14:textId="77777777" w:rsidR="00110712" w:rsidRDefault="00110712" w:rsidP="00110712">
      <w:pPr>
        <w:pStyle w:val="Otsikko2"/>
        <w:rPr>
          <w:ins w:id="357" w:author="Pakari Arja" w:date="2020-01-28T15:58:00Z"/>
        </w:rPr>
      </w:pPr>
      <w:bookmarkStart w:id="358" w:name="_Toc34289018"/>
      <w:ins w:id="359" w:author="Pakari Arja" w:date="2020-01-28T15:58:00Z">
        <w:r>
          <w:t>Kyselyiden käyttötarkoitukset</w:t>
        </w:r>
        <w:bookmarkEnd w:id="358"/>
      </w:ins>
    </w:p>
    <w:tbl>
      <w:tblPr>
        <w:tblStyle w:val="TaulukkoRuudukko"/>
        <w:tblW w:w="8324" w:type="dxa"/>
        <w:tblInd w:w="1310" w:type="dxa"/>
        <w:tblLook w:val="04A0" w:firstRow="1" w:lastRow="0" w:firstColumn="1" w:lastColumn="0" w:noHBand="0" w:noVBand="1"/>
      </w:tblPr>
      <w:tblGrid>
        <w:gridCol w:w="1149"/>
        <w:gridCol w:w="7175"/>
      </w:tblGrid>
      <w:tr w:rsidR="00110712" w14:paraId="447B319D" w14:textId="77777777" w:rsidTr="00BD5A45">
        <w:trPr>
          <w:ins w:id="360" w:author="Pakari Arja" w:date="2020-01-28T15:58:00Z"/>
        </w:trPr>
        <w:tc>
          <w:tcPr>
            <w:tcW w:w="1149" w:type="dxa"/>
          </w:tcPr>
          <w:p w14:paraId="630C9E9A" w14:textId="77777777" w:rsidR="00110712" w:rsidRDefault="00110712" w:rsidP="00110712">
            <w:pPr>
              <w:pStyle w:val="Leipsisennetty"/>
              <w:ind w:left="0"/>
              <w:rPr>
                <w:ins w:id="361" w:author="Pakari Arja" w:date="2020-01-28T15:58:00Z"/>
                <w:lang w:eastAsia="en-US"/>
              </w:rPr>
            </w:pPr>
            <w:ins w:id="362" w:author="Pakari Arja" w:date="2020-01-28T15:58:00Z">
              <w:r>
                <w:rPr>
                  <w:lang w:eastAsia="en-US"/>
                </w:rPr>
                <w:t>PP51</w:t>
              </w:r>
            </w:ins>
          </w:p>
        </w:tc>
        <w:tc>
          <w:tcPr>
            <w:tcW w:w="7175" w:type="dxa"/>
          </w:tcPr>
          <w:p w14:paraId="762D574E" w14:textId="1E629D3B" w:rsidR="00110712" w:rsidRPr="00EA5431" w:rsidRDefault="00C05722" w:rsidP="00110712">
            <w:pPr>
              <w:pStyle w:val="Leipsisennetty"/>
              <w:ind w:left="0"/>
              <w:rPr>
                <w:ins w:id="363" w:author="Pakari Arja" w:date="2020-01-28T15:58:00Z"/>
                <w:lang w:eastAsia="en-US"/>
              </w:rPr>
            </w:pPr>
            <w:ins w:id="364" w:author="Pakari Arja" w:date="2020-01-28T15:58:00Z">
              <w:r>
                <w:rPr>
                  <w:lang w:eastAsia="en-US"/>
                </w:rPr>
                <w:t xml:space="preserve">Järjestelmän käynnistämä kysely, jolla </w:t>
              </w:r>
            </w:ins>
            <w:ins w:id="365" w:author="Pakari Arja" w:date="2020-02-03T15:38:00Z">
              <w:r w:rsidR="0026618A">
                <w:rPr>
                  <w:lang w:eastAsia="en-US"/>
                </w:rPr>
                <w:t xml:space="preserve">potilastietojärjestelmä tai </w:t>
              </w:r>
            </w:ins>
            <w:ins w:id="366" w:author="Pakari Arja" w:date="2020-01-28T15:58:00Z">
              <w:r>
                <w:rPr>
                  <w:lang w:eastAsia="en-US"/>
                </w:rPr>
                <w:t>erillisjärjestelmä</w:t>
              </w:r>
              <w:r w:rsidR="00110712">
                <w:rPr>
                  <w:lang w:eastAsia="en-US"/>
                </w:rPr>
                <w:t xml:space="preserve"> voi tarkistaa, saako potilaan tietoja luovuttaa toiselle rekisterinpitäjälle.</w:t>
              </w:r>
            </w:ins>
          </w:p>
        </w:tc>
      </w:tr>
      <w:tr w:rsidR="00110712" w14:paraId="33798908" w14:textId="77777777" w:rsidTr="00BD5A45">
        <w:trPr>
          <w:ins w:id="367" w:author="Pakari Arja" w:date="2020-01-28T15:58:00Z"/>
        </w:trPr>
        <w:tc>
          <w:tcPr>
            <w:tcW w:w="1149" w:type="dxa"/>
          </w:tcPr>
          <w:p w14:paraId="452B2BA0" w14:textId="77777777" w:rsidR="00110712" w:rsidRDefault="00110712" w:rsidP="00110712">
            <w:pPr>
              <w:pStyle w:val="Leipsisennetty"/>
              <w:ind w:left="0"/>
              <w:rPr>
                <w:ins w:id="368" w:author="Pakari Arja" w:date="2020-01-28T15:58:00Z"/>
                <w:lang w:eastAsia="en-US"/>
              </w:rPr>
            </w:pPr>
            <w:ins w:id="369" w:author="Pakari Arja" w:date="2020-01-28T15:58:00Z">
              <w:r>
                <w:rPr>
                  <w:lang w:eastAsia="en-US"/>
                </w:rPr>
                <w:t>PP52</w:t>
              </w:r>
            </w:ins>
          </w:p>
        </w:tc>
        <w:tc>
          <w:tcPr>
            <w:tcW w:w="7175" w:type="dxa"/>
          </w:tcPr>
          <w:p w14:paraId="24357FEE" w14:textId="2A031F55" w:rsidR="00110712" w:rsidRDefault="00110712" w:rsidP="00110712">
            <w:pPr>
              <w:pStyle w:val="Leipsisennetty"/>
              <w:ind w:left="0"/>
              <w:rPr>
                <w:ins w:id="370" w:author="Pakari Arja" w:date="2020-01-28T15:58:00Z"/>
                <w:lang w:eastAsia="en-US"/>
              </w:rPr>
            </w:pPr>
            <w:ins w:id="371" w:author="Pakari Arja" w:date="2020-01-28T15:58:00Z">
              <w:r>
                <w:rPr>
                  <w:lang w:eastAsia="en-US"/>
                </w:rPr>
                <w:t xml:space="preserve">Ammattihenkilön käynnistämä kysely, jolla </w:t>
              </w:r>
            </w:ins>
            <w:ins w:id="372" w:author="Pakari Arja" w:date="2020-02-03T15:38:00Z">
              <w:r w:rsidR="0026618A">
                <w:rPr>
                  <w:lang w:eastAsia="en-US"/>
                </w:rPr>
                <w:t xml:space="preserve">potilastietojärjestelmä tai </w:t>
              </w:r>
            </w:ins>
            <w:ins w:id="373" w:author="Pakari Arja" w:date="2020-01-28T15:58:00Z">
              <w:r>
                <w:rPr>
                  <w:lang w:eastAsia="en-US"/>
                </w:rPr>
                <w:t>erillisjärjestelmä voi hakea potilaan antamat luovutusten hallintaan liittyvät tiedot: informoinnit, suostumukset, sallitaanko kieltojen ohitus hätähaun yhteydessä sekä  potilaan antamat kysyvää organisaatiota koskevat kiellot.</w:t>
              </w:r>
            </w:ins>
          </w:p>
        </w:tc>
      </w:tr>
      <w:tr w:rsidR="00110712" w14:paraId="2E4A1630" w14:textId="77777777" w:rsidTr="00BD5A45">
        <w:trPr>
          <w:ins w:id="374" w:author="Pakari Arja" w:date="2020-01-28T15:58:00Z"/>
        </w:trPr>
        <w:tc>
          <w:tcPr>
            <w:tcW w:w="1149" w:type="dxa"/>
          </w:tcPr>
          <w:p w14:paraId="588ABAE4" w14:textId="77777777" w:rsidR="00110712" w:rsidRDefault="00110712" w:rsidP="00110712">
            <w:pPr>
              <w:pStyle w:val="Leipsisennetty"/>
              <w:ind w:left="0"/>
              <w:rPr>
                <w:ins w:id="375" w:author="Pakari Arja" w:date="2020-01-28T15:58:00Z"/>
                <w:lang w:eastAsia="en-US"/>
              </w:rPr>
            </w:pPr>
            <w:ins w:id="376" w:author="Pakari Arja" w:date="2020-01-28T15:58:00Z">
              <w:r>
                <w:rPr>
                  <w:lang w:eastAsia="en-US"/>
                </w:rPr>
                <w:t>PP53</w:t>
              </w:r>
            </w:ins>
          </w:p>
        </w:tc>
        <w:tc>
          <w:tcPr>
            <w:tcW w:w="7175" w:type="dxa"/>
          </w:tcPr>
          <w:p w14:paraId="5D30A580" w14:textId="167EC60C" w:rsidR="00110712" w:rsidRDefault="00110712" w:rsidP="00110712">
            <w:pPr>
              <w:pStyle w:val="Leipsisennetty"/>
              <w:ind w:left="0"/>
              <w:rPr>
                <w:ins w:id="377" w:author="Pakari Arja" w:date="2020-01-28T15:58:00Z"/>
                <w:lang w:eastAsia="en-US"/>
              </w:rPr>
            </w:pPr>
            <w:ins w:id="378" w:author="Pakari Arja" w:date="2020-01-28T15:58:00Z">
              <w:r>
                <w:rPr>
                  <w:lang w:eastAsia="en-US"/>
                </w:rPr>
                <w:t xml:space="preserve">Järjestelmän käynnistämä kysely, jolla </w:t>
              </w:r>
            </w:ins>
            <w:ins w:id="379" w:author="Pakari Arja" w:date="2020-02-03T15:38:00Z">
              <w:r w:rsidR="0026618A">
                <w:rPr>
                  <w:lang w:eastAsia="en-US"/>
                </w:rPr>
                <w:t xml:space="preserve">potilastietojärjestelmä tai </w:t>
              </w:r>
            </w:ins>
            <w:ins w:id="380" w:author="Pakari Arja" w:date="2020-01-28T15:58:00Z">
              <w:r>
                <w:rPr>
                  <w:lang w:eastAsia="en-US"/>
                </w:rPr>
                <w:t xml:space="preserve">erillisjärjestelmä voi hakea potilaan antamat luovutusten hallintaan liittyvät tiedot: informoinnit, suostumukset, sallitaanko kieltojen ohitus hätähaun yhteydessä sekä potilaan antamat </w:t>
              </w:r>
            </w:ins>
            <w:ins w:id="381" w:author="Pakari Arja" w:date="2020-02-09T15:19:00Z">
              <w:r w:rsidR="00220DF9">
                <w:t>kaikkia palvelunantajia, palvelunantajien rekistereitä tai palvelutapahtumia koskevat kiellot</w:t>
              </w:r>
              <w:r w:rsidR="00220DF9">
                <w:rPr>
                  <w:lang w:eastAsia="en-US"/>
                </w:rPr>
                <w:t>.</w:t>
              </w:r>
            </w:ins>
          </w:p>
        </w:tc>
      </w:tr>
      <w:tr w:rsidR="00110712" w14:paraId="14E4B084" w14:textId="77777777" w:rsidTr="00BD5A45">
        <w:trPr>
          <w:ins w:id="382" w:author="Pakari Arja" w:date="2020-01-28T15:58:00Z"/>
        </w:trPr>
        <w:tc>
          <w:tcPr>
            <w:tcW w:w="1149" w:type="dxa"/>
          </w:tcPr>
          <w:p w14:paraId="6B41FE7C" w14:textId="77777777" w:rsidR="00110712" w:rsidRDefault="00110712" w:rsidP="00110712">
            <w:pPr>
              <w:pStyle w:val="Leipsisennetty"/>
              <w:ind w:left="0"/>
              <w:rPr>
                <w:ins w:id="383" w:author="Pakari Arja" w:date="2020-01-28T15:58:00Z"/>
                <w:lang w:eastAsia="en-US"/>
              </w:rPr>
            </w:pPr>
            <w:ins w:id="384" w:author="Pakari Arja" w:date="2020-01-28T15:58:00Z">
              <w:r>
                <w:rPr>
                  <w:lang w:eastAsia="en-US"/>
                </w:rPr>
                <w:t>PP54</w:t>
              </w:r>
            </w:ins>
          </w:p>
        </w:tc>
        <w:tc>
          <w:tcPr>
            <w:tcW w:w="7175" w:type="dxa"/>
          </w:tcPr>
          <w:p w14:paraId="0F7DFF2A" w14:textId="77777777" w:rsidR="00110712" w:rsidRDefault="00C01551" w:rsidP="00110712">
            <w:pPr>
              <w:pStyle w:val="Leipsisennetty"/>
              <w:ind w:left="0"/>
              <w:rPr>
                <w:ins w:id="385" w:author="Pakari Arja" w:date="2020-02-09T15:20:00Z"/>
                <w:lang w:eastAsia="en-US"/>
              </w:rPr>
            </w:pPr>
            <w:ins w:id="386" w:author="Pakari Arja" w:date="2020-02-03T15:47:00Z">
              <w:r>
                <w:rPr>
                  <w:lang w:eastAsia="en-US"/>
                </w:rPr>
                <w:t xml:space="preserve">Potilastietojärjestelmä tai </w:t>
              </w:r>
            </w:ins>
            <w:ins w:id="387" w:author="Pakari Arja" w:date="2020-01-28T15:58:00Z">
              <w:r>
                <w:rPr>
                  <w:lang w:eastAsia="en-US"/>
                </w:rPr>
                <w:t>e</w:t>
              </w:r>
              <w:r w:rsidR="00110712">
                <w:rPr>
                  <w:lang w:eastAsia="en-US"/>
                </w:rPr>
                <w:t>rillisjärjestelmä voi hakea kyselyllä omasta rekisteristään potilaan palvelutapahtumat, joihin on ma</w:t>
              </w:r>
              <w:r w:rsidR="00155B08">
                <w:rPr>
                  <w:lang w:eastAsia="en-US"/>
                </w:rPr>
                <w:t>hdollista liittää hoitoasiakirjoja</w:t>
              </w:r>
              <w:r w:rsidR="00110712">
                <w:rPr>
                  <w:lang w:eastAsia="en-US"/>
                </w:rPr>
                <w:t>.</w:t>
              </w:r>
            </w:ins>
          </w:p>
          <w:p w14:paraId="5DCCCD16" w14:textId="420AA724" w:rsidR="00220DF9" w:rsidRPr="00173010" w:rsidRDefault="00220DF9" w:rsidP="00173010">
            <w:pPr>
              <w:pStyle w:val="Kommentinteksti"/>
              <w:rPr>
                <w:ins w:id="388" w:author="Pakari Arja" w:date="2020-01-28T15:58:00Z"/>
                <w:rFonts w:ascii="Arial" w:hAnsi="Arial" w:cs="Arial"/>
                <w:sz w:val="22"/>
                <w:szCs w:val="22"/>
              </w:rPr>
            </w:pPr>
            <w:ins w:id="389" w:author="Pakari Arja" w:date="2020-02-09T15:20:00Z">
              <w:r w:rsidRPr="00173010">
                <w:rPr>
                  <w:rFonts w:ascii="Arial" w:hAnsi="Arial" w:cs="Arial"/>
                  <w:sz w:val="22"/>
                  <w:szCs w:val="22"/>
                  <w:lang w:eastAsia="en-US"/>
                </w:rPr>
                <w:t>Huom. Kysely palauttaa myös palvelutapahtumia, jotka eivät ole voimassa. Kyselyn palauttamista palvelutapahtumista ei voi suoraan päätellä, ovatko ne voimassa vai eivät. Jos kyselyn palauttamia palvelutapahtumia aiotaan käyttää hoitosuhteen todentamiseen hakutilanteessa, palvelutapahtuman voimassaolo pitää varmistaa erikseen.</w:t>
              </w:r>
            </w:ins>
            <w:ins w:id="390" w:author="Pakari Arja" w:date="2020-02-13T09:19:00Z">
              <w:r w:rsidR="00173010">
                <w:rPr>
                  <w:rFonts w:ascii="Arial" w:hAnsi="Arial" w:cs="Arial"/>
                  <w:sz w:val="22"/>
                  <w:szCs w:val="22"/>
                  <w:lang w:eastAsia="en-US"/>
                </w:rPr>
                <w:t xml:space="preserve"> </w:t>
              </w:r>
            </w:ins>
            <w:ins w:id="391" w:author="Pakari Arja" w:date="2020-02-13T09:17:00Z">
              <w:r w:rsidR="00173010" w:rsidRPr="00173010">
                <w:rPr>
                  <w:rFonts w:ascii="Arial" w:hAnsi="Arial" w:cs="Arial"/>
                  <w:sz w:val="22"/>
                  <w:szCs w:val="22"/>
                </w:rPr>
                <w:t xml:space="preserve">Tämä varmistus on tietyissä tapauksissa mahdollinen jo </w:t>
              </w:r>
              <w:r w:rsidR="00173010" w:rsidRPr="00173010">
                <w:rPr>
                  <w:rFonts w:ascii="Arial" w:hAnsi="Arial" w:cs="Arial"/>
                  <w:sz w:val="22"/>
                  <w:szCs w:val="22"/>
                </w:rPr>
                <w:lastRenderedPageBreak/>
                <w:t>PP54:n palauttaman tiedon perusteella, koska tieto palvelutapahtuman päättymisajasta sisältyy palautettavaan tietosisältöön. Lisäksi voi käyttää PP57-palvelupyyntöä.</w:t>
              </w:r>
            </w:ins>
          </w:p>
        </w:tc>
      </w:tr>
      <w:tr w:rsidR="00110712" w14:paraId="4AA3AD9D" w14:textId="77777777" w:rsidTr="00BD5A45">
        <w:trPr>
          <w:ins w:id="392" w:author="Pakari Arja" w:date="2020-01-28T15:58:00Z"/>
        </w:trPr>
        <w:tc>
          <w:tcPr>
            <w:tcW w:w="1149" w:type="dxa"/>
          </w:tcPr>
          <w:p w14:paraId="24548488" w14:textId="77777777" w:rsidR="00110712" w:rsidRDefault="00110712" w:rsidP="00110712">
            <w:pPr>
              <w:pStyle w:val="Leipsisennetty"/>
              <w:ind w:left="0"/>
              <w:rPr>
                <w:ins w:id="393" w:author="Pakari Arja" w:date="2020-01-28T15:58:00Z"/>
                <w:lang w:eastAsia="en-US"/>
              </w:rPr>
            </w:pPr>
            <w:ins w:id="394" w:author="Pakari Arja" w:date="2020-01-28T15:58:00Z">
              <w:r>
                <w:rPr>
                  <w:lang w:eastAsia="en-US"/>
                </w:rPr>
                <w:lastRenderedPageBreak/>
                <w:t>PP55</w:t>
              </w:r>
            </w:ins>
          </w:p>
        </w:tc>
        <w:tc>
          <w:tcPr>
            <w:tcW w:w="7175" w:type="dxa"/>
          </w:tcPr>
          <w:p w14:paraId="6DD787D4" w14:textId="77777777" w:rsidR="00110712" w:rsidRDefault="00C01551" w:rsidP="00110712">
            <w:pPr>
              <w:pStyle w:val="Leipsisennetty"/>
              <w:ind w:left="0"/>
              <w:rPr>
                <w:ins w:id="395" w:author="Pakari Arja" w:date="2020-02-09T15:21:00Z"/>
                <w:lang w:eastAsia="en-US"/>
              </w:rPr>
            </w:pPr>
            <w:ins w:id="396" w:author="Pakari Arja" w:date="2020-02-03T15:47:00Z">
              <w:r>
                <w:rPr>
                  <w:lang w:eastAsia="en-US"/>
                </w:rPr>
                <w:t xml:space="preserve">Potilastietojärjestelmä tai </w:t>
              </w:r>
            </w:ins>
            <w:ins w:id="397" w:author="Pakari Arja" w:date="2020-01-28T15:58:00Z">
              <w:r>
                <w:rPr>
                  <w:lang w:eastAsia="en-US"/>
                </w:rPr>
                <w:t>e</w:t>
              </w:r>
              <w:r w:rsidR="00110712">
                <w:rPr>
                  <w:lang w:eastAsia="en-US"/>
                </w:rPr>
                <w:t>rillisjärjestelmä voi hakea kyselyllä palvelunjärjestäjän rekisteristä potilaan palvelutapahtumat, joihin on ma</w:t>
              </w:r>
              <w:r w:rsidR="00155B08">
                <w:rPr>
                  <w:lang w:eastAsia="en-US"/>
                </w:rPr>
                <w:t>hdollista liittää hoitoasiakirjoja</w:t>
              </w:r>
              <w:r w:rsidR="00110712">
                <w:rPr>
                  <w:lang w:eastAsia="en-US"/>
                </w:rPr>
                <w:t>.</w:t>
              </w:r>
            </w:ins>
          </w:p>
          <w:p w14:paraId="596D214F" w14:textId="30151B8D" w:rsidR="00220DF9" w:rsidRDefault="00220DF9" w:rsidP="00110712">
            <w:pPr>
              <w:pStyle w:val="Leipsisennetty"/>
              <w:ind w:left="0"/>
              <w:rPr>
                <w:ins w:id="398" w:author="Pakari Arja" w:date="2020-01-28T15:58:00Z"/>
                <w:lang w:eastAsia="en-US"/>
              </w:rPr>
            </w:pPr>
            <w:ins w:id="399" w:author="Pakari Arja" w:date="2020-02-09T15:21:00Z">
              <w:r>
                <w:rPr>
                  <w:lang w:eastAsia="en-US"/>
                </w:rPr>
                <w:t>Huom. Kysely palauttaa myös palvelutapahtumia, jotka eivät ole voimassa. Kyselyn palauttamista palvelutapahtumista ei voi suoraan päätellä, ovatko ne voimassa vai eivät. Jos kyselyn palauttamia palvelutapahtumia aiotaan käyttää hoitosuhteen todentamiseen hakutilanteessa, palvelutapahtuman voimassaolo pitää varmistaa erikseen.</w:t>
              </w:r>
            </w:ins>
            <w:ins w:id="400" w:author="Pakari Arja" w:date="2020-02-13T09:19:00Z">
              <w:r w:rsidR="00173010" w:rsidRPr="00173010">
                <w:rPr>
                  <w:rFonts w:cs="Arial"/>
                  <w:szCs w:val="22"/>
                </w:rPr>
                <w:t xml:space="preserve"> Tämä varmistus on tietyissä tapauksissa mahdollinen jo </w:t>
              </w:r>
              <w:r w:rsidR="00173010">
                <w:rPr>
                  <w:rFonts w:cs="Arial"/>
                  <w:szCs w:val="22"/>
                </w:rPr>
                <w:t>PP55</w:t>
              </w:r>
              <w:r w:rsidR="00173010" w:rsidRPr="00173010">
                <w:rPr>
                  <w:rFonts w:cs="Arial"/>
                  <w:szCs w:val="22"/>
                </w:rPr>
                <w:t>:n palauttaman tiedon perusteella, koska tieto palvelutapahtuman päättymisajasta sisältyy palautettavaan tietosisältöön. Lisäksi voi käyttää PP57-palvelupyyntöä.</w:t>
              </w:r>
            </w:ins>
          </w:p>
        </w:tc>
      </w:tr>
      <w:tr w:rsidR="00110712" w14:paraId="2EFDBF80" w14:textId="77777777" w:rsidTr="00BD5A45">
        <w:trPr>
          <w:ins w:id="401" w:author="Pakari Arja" w:date="2020-01-28T15:58:00Z"/>
        </w:trPr>
        <w:tc>
          <w:tcPr>
            <w:tcW w:w="1149" w:type="dxa"/>
          </w:tcPr>
          <w:p w14:paraId="044838AE" w14:textId="77777777" w:rsidR="00110712" w:rsidRDefault="00110712" w:rsidP="00110712">
            <w:pPr>
              <w:pStyle w:val="Leipsisennetty"/>
              <w:ind w:left="0"/>
              <w:rPr>
                <w:ins w:id="402" w:author="Pakari Arja" w:date="2020-01-28T15:58:00Z"/>
                <w:lang w:eastAsia="en-US"/>
              </w:rPr>
            </w:pPr>
            <w:ins w:id="403" w:author="Pakari Arja" w:date="2020-01-28T15:58:00Z">
              <w:r>
                <w:rPr>
                  <w:lang w:eastAsia="en-US"/>
                </w:rPr>
                <w:t>PP56</w:t>
              </w:r>
            </w:ins>
          </w:p>
        </w:tc>
        <w:tc>
          <w:tcPr>
            <w:tcW w:w="7175" w:type="dxa"/>
          </w:tcPr>
          <w:p w14:paraId="61B31A1D" w14:textId="2BDA0D41" w:rsidR="00110712" w:rsidRDefault="00110712" w:rsidP="00110712">
            <w:pPr>
              <w:pStyle w:val="Leipsisennetty"/>
              <w:ind w:left="0"/>
              <w:rPr>
                <w:ins w:id="404" w:author="Pakari Arja" w:date="2020-01-28T15:58:00Z"/>
                <w:lang w:eastAsia="en-US"/>
              </w:rPr>
            </w:pPr>
            <w:ins w:id="405" w:author="Pakari Arja" w:date="2020-01-28T15:58:00Z">
              <w:r>
                <w:rPr>
                  <w:lang w:eastAsia="en-US"/>
                </w:rPr>
                <w:t xml:space="preserve">Potilastietojärjestelmä </w:t>
              </w:r>
            </w:ins>
            <w:ins w:id="406" w:author="Pakari Arja" w:date="2020-02-03T15:59:00Z">
              <w:r w:rsidR="00155B08">
                <w:rPr>
                  <w:lang w:eastAsia="en-US"/>
                </w:rPr>
                <w:t xml:space="preserve">tai erillisjärjestelmä voi kyselyllä </w:t>
              </w:r>
            </w:ins>
            <w:ins w:id="407" w:author="Pakari Arja" w:date="2020-01-28T15:58:00Z">
              <w:r w:rsidR="00155B08">
                <w:rPr>
                  <w:lang w:eastAsia="en-US"/>
                </w:rPr>
                <w:t>hakea</w:t>
              </w:r>
              <w:r>
                <w:rPr>
                  <w:lang w:eastAsia="en-US"/>
                </w:rPr>
                <w:t xml:space="preserve"> potilaan kaikkien palvelunantajien palvelutapahtumien kuvailutiedot luovutuskieltojen ylläpitoa varten.</w:t>
              </w:r>
            </w:ins>
          </w:p>
        </w:tc>
      </w:tr>
      <w:tr w:rsidR="00110712" w14:paraId="25FAACCD" w14:textId="77777777" w:rsidTr="00BD5A45">
        <w:trPr>
          <w:ins w:id="408" w:author="Pakari Arja" w:date="2020-01-28T15:58:00Z"/>
        </w:trPr>
        <w:tc>
          <w:tcPr>
            <w:tcW w:w="1149" w:type="dxa"/>
          </w:tcPr>
          <w:p w14:paraId="57A859BB" w14:textId="77777777" w:rsidR="00110712" w:rsidRDefault="00110712" w:rsidP="00110712">
            <w:pPr>
              <w:pStyle w:val="Leipsisennetty"/>
              <w:ind w:left="0"/>
              <w:rPr>
                <w:ins w:id="409" w:author="Pakari Arja" w:date="2020-01-28T15:58:00Z"/>
                <w:lang w:eastAsia="en-US"/>
              </w:rPr>
            </w:pPr>
            <w:ins w:id="410" w:author="Pakari Arja" w:date="2020-01-28T15:58:00Z">
              <w:r>
                <w:rPr>
                  <w:lang w:eastAsia="en-US"/>
                </w:rPr>
                <w:t>PP57</w:t>
              </w:r>
            </w:ins>
          </w:p>
        </w:tc>
        <w:tc>
          <w:tcPr>
            <w:tcW w:w="7175" w:type="dxa"/>
          </w:tcPr>
          <w:p w14:paraId="708738AB" w14:textId="091D53EA" w:rsidR="00110712" w:rsidRDefault="00155B08" w:rsidP="00110712">
            <w:pPr>
              <w:pStyle w:val="Leipsisennetty"/>
              <w:numPr>
                <w:ilvl w:val="0"/>
                <w:numId w:val="35"/>
              </w:numPr>
              <w:rPr>
                <w:ins w:id="411" w:author="Pakari Arja" w:date="2020-01-28T15:58:00Z"/>
                <w:lang w:eastAsia="en-US"/>
              </w:rPr>
            </w:pPr>
            <w:ins w:id="412" w:author="Pakari Arja" w:date="2020-02-03T16:00:00Z">
              <w:r>
                <w:rPr>
                  <w:lang w:eastAsia="en-US"/>
                </w:rPr>
                <w:t xml:space="preserve">Potilastietojärjestelmä tai </w:t>
              </w:r>
            </w:ins>
            <w:ins w:id="413" w:author="Pakari Arja" w:date="2020-01-28T15:58:00Z">
              <w:r>
                <w:rPr>
                  <w:lang w:eastAsia="en-US"/>
                </w:rPr>
                <w:t>e</w:t>
              </w:r>
              <w:r w:rsidR="00110712">
                <w:rPr>
                  <w:lang w:eastAsia="en-US"/>
                </w:rPr>
                <w:t xml:space="preserve">rillisjärjestelmä voi tarkistaa asiakirjojen liittämiseksi palvelutapahtumaan, löytyykö palvelutapahtuma Potilastiedon arkistosta.  </w:t>
              </w:r>
            </w:ins>
          </w:p>
          <w:p w14:paraId="0E95DAE1" w14:textId="11386F4E" w:rsidR="00110712" w:rsidRDefault="00155B08" w:rsidP="00110712">
            <w:pPr>
              <w:pStyle w:val="Leipsisennetty"/>
              <w:numPr>
                <w:ilvl w:val="0"/>
                <w:numId w:val="35"/>
              </w:numPr>
              <w:rPr>
                <w:ins w:id="414" w:author="Pakari Arja" w:date="2020-01-28T15:58:00Z"/>
                <w:lang w:eastAsia="en-US"/>
              </w:rPr>
            </w:pPr>
            <w:ins w:id="415" w:author="Pakari Arja" w:date="2020-02-03T16:00:00Z">
              <w:r>
                <w:rPr>
                  <w:lang w:eastAsia="en-US"/>
                </w:rPr>
                <w:t xml:space="preserve">Potilastietojärjestelmä tai </w:t>
              </w:r>
            </w:ins>
            <w:ins w:id="416" w:author="Pakari Arja" w:date="2020-01-28T15:58:00Z">
              <w:r>
                <w:rPr>
                  <w:lang w:eastAsia="en-US"/>
                </w:rPr>
                <w:t>e</w:t>
              </w:r>
              <w:r w:rsidR="00110712">
                <w:rPr>
                  <w:lang w:eastAsia="en-US"/>
                </w:rPr>
                <w:t>rillisjärjestelmä voi tarkistaa, voiko palvelutapahtumaa kä</w:t>
              </w:r>
              <w:r>
                <w:rPr>
                  <w:lang w:eastAsia="en-US"/>
                </w:rPr>
                <w:t>yttää hoitosuhteen todentamiseen</w:t>
              </w:r>
              <w:r w:rsidR="00FB1407">
                <w:rPr>
                  <w:lang w:eastAsia="en-US"/>
                </w:rPr>
                <w:t xml:space="preserve"> </w:t>
              </w:r>
            </w:ins>
            <w:ins w:id="417" w:author="Pakari Arja" w:date="2020-02-03T16:07:00Z">
              <w:r w:rsidR="00FB1407">
                <w:rPr>
                  <w:lang w:eastAsia="en-US"/>
                </w:rPr>
                <w:t>hakutilanteessa</w:t>
              </w:r>
            </w:ins>
            <w:ins w:id="418" w:author="Pakari Arja" w:date="2020-01-28T15:58:00Z">
              <w:r w:rsidR="00110712">
                <w:rPr>
                  <w:lang w:eastAsia="en-US"/>
                </w:rPr>
                <w:t>.</w:t>
              </w:r>
            </w:ins>
          </w:p>
        </w:tc>
      </w:tr>
    </w:tbl>
    <w:p w14:paraId="3155F16D" w14:textId="5B1DFA45" w:rsidR="00110712" w:rsidRPr="00547491" w:rsidRDefault="00110712">
      <w:pPr>
        <w:pStyle w:val="Leipsisennetty"/>
        <w:rPr>
          <w:rFonts w:cs="Arial"/>
        </w:rPr>
      </w:pPr>
    </w:p>
    <w:p w14:paraId="1B4E218B" w14:textId="7CEC9AEC" w:rsidR="00CD0D7D" w:rsidRPr="00547491" w:rsidRDefault="00CD0D7D" w:rsidP="003B5939">
      <w:pPr>
        <w:pStyle w:val="Otsikko1"/>
        <w:rPr>
          <w:rFonts w:cs="Arial"/>
        </w:rPr>
      </w:pPr>
      <w:bookmarkStart w:id="419" w:name="_Toc34289019"/>
      <w:r w:rsidRPr="00547491">
        <w:rPr>
          <w:rFonts w:cs="Arial"/>
        </w:rPr>
        <w:lastRenderedPageBreak/>
        <w:t xml:space="preserve">Luovutuslupapyyntö </w:t>
      </w:r>
      <w:r w:rsidR="005B0978" w:rsidRPr="00547491">
        <w:rPr>
          <w:rFonts w:cs="Arial"/>
        </w:rPr>
        <w:t xml:space="preserve">PP51 </w:t>
      </w:r>
      <w:r w:rsidRPr="00547491">
        <w:rPr>
          <w:rFonts w:cs="Arial"/>
        </w:rPr>
        <w:t>(järjestelmä)</w:t>
      </w:r>
      <w:bookmarkEnd w:id="419"/>
    </w:p>
    <w:p w14:paraId="1F698C51" w14:textId="77777777" w:rsidR="00CD0D7D" w:rsidRPr="00547491" w:rsidRDefault="00CD0D7D" w:rsidP="003B5939">
      <w:pPr>
        <w:pStyle w:val="Otsikko2"/>
        <w:rPr>
          <w:rFonts w:cs="Arial"/>
        </w:rPr>
      </w:pPr>
      <w:bookmarkStart w:id="420" w:name="_Toc34289020"/>
      <w:r w:rsidRPr="00547491">
        <w:rPr>
          <w:rFonts w:cs="Arial"/>
        </w:rPr>
        <w:t>Liiketoimintalogiikan kuvaus (haku - vastaus)</w:t>
      </w:r>
      <w:bookmarkEnd w:id="420"/>
    </w:p>
    <w:p w14:paraId="2F38C975" w14:textId="77777777" w:rsidR="00A649AB" w:rsidRPr="00547491" w:rsidRDefault="00CD0D7D" w:rsidP="00524F8E">
      <w:pPr>
        <w:pStyle w:val="Leipsisennetty"/>
        <w:rPr>
          <w:rFonts w:cs="Arial"/>
        </w:rPr>
      </w:pPr>
      <w:r w:rsidRPr="00547491">
        <w:rPr>
          <w:rFonts w:cs="Arial"/>
        </w:rPr>
        <w:t xml:space="preserve">Luovutuslupapyyntö palauttaa </w:t>
      </w:r>
      <w:r w:rsidR="00ED7A89" w:rsidRPr="00547491">
        <w:rPr>
          <w:rFonts w:cs="Arial"/>
        </w:rPr>
        <w:t>palvelupyynnön lähettäneelle</w:t>
      </w:r>
      <w:r w:rsidR="00A649AB" w:rsidRPr="00547491">
        <w:rPr>
          <w:rFonts w:cs="Arial"/>
        </w:rPr>
        <w:t xml:space="preserve"> potilastietojärjestelmälle tai erillisjärjestelmälle </w:t>
      </w:r>
      <w:r w:rsidR="00164D07" w:rsidRPr="00547491">
        <w:rPr>
          <w:rFonts w:cs="Arial"/>
        </w:rPr>
        <w:t>tiedonhallintapalvelun</w:t>
      </w:r>
      <w:r w:rsidR="00A649AB" w:rsidRPr="00547491">
        <w:rPr>
          <w:rFonts w:cs="Arial"/>
        </w:rPr>
        <w:t xml:space="preserve"> päättelemän </w:t>
      </w:r>
      <w:r w:rsidRPr="00547491">
        <w:rPr>
          <w:rFonts w:cs="Arial"/>
        </w:rPr>
        <w:t xml:space="preserve">tiedon siitä, saako </w:t>
      </w:r>
      <w:r w:rsidR="00A649AB" w:rsidRPr="00547491">
        <w:rPr>
          <w:rFonts w:cs="Arial"/>
        </w:rPr>
        <w:t xml:space="preserve">järjestelmä luovuttaa </w:t>
      </w:r>
      <w:r w:rsidRPr="00547491">
        <w:rPr>
          <w:rFonts w:cs="Arial"/>
        </w:rPr>
        <w:t>määriteltyjä potilaan tietoja vai ei.</w:t>
      </w:r>
      <w:r w:rsidR="001E062F" w:rsidRPr="00547491">
        <w:rPr>
          <w:rFonts w:cs="Arial"/>
        </w:rPr>
        <w:t xml:space="preserve"> Luovutuslupapyyntö</w:t>
      </w:r>
      <w:r w:rsidR="00A649AB" w:rsidRPr="00547491">
        <w:rPr>
          <w:rFonts w:cs="Arial"/>
        </w:rPr>
        <w:t xml:space="preserve"> voidaan rajata palvelutapahtuman</w:t>
      </w:r>
      <w:r w:rsidR="00DF686E" w:rsidRPr="00547491">
        <w:rPr>
          <w:rFonts w:cs="Arial"/>
        </w:rPr>
        <w:t xml:space="preserve"> tai</w:t>
      </w:r>
      <w:r w:rsidR="00A649AB" w:rsidRPr="00547491">
        <w:rPr>
          <w:rFonts w:cs="Arial"/>
        </w:rPr>
        <w:t xml:space="preserve"> palvelunantajan perusteella. </w:t>
      </w:r>
      <w:r w:rsidRPr="00547491">
        <w:rPr>
          <w:rFonts w:cs="Arial"/>
        </w:rPr>
        <w:t xml:space="preserve"> On huomioitava, että palvelu ei yksityiskohtaisesti kerro </w:t>
      </w:r>
      <w:r w:rsidR="00A649AB" w:rsidRPr="00547491">
        <w:rPr>
          <w:rFonts w:cs="Arial"/>
        </w:rPr>
        <w:t>luovutustenhallintaan vaikuttavien tietojen (</w:t>
      </w:r>
      <w:r w:rsidRPr="00547491">
        <w:rPr>
          <w:rFonts w:cs="Arial"/>
        </w:rPr>
        <w:t>kieltojen, informointien ym.</w:t>
      </w:r>
      <w:r w:rsidR="00A649AB" w:rsidRPr="00547491">
        <w:rPr>
          <w:rFonts w:cs="Arial"/>
        </w:rPr>
        <w:t>)</w:t>
      </w:r>
      <w:r w:rsidRPr="00547491">
        <w:rPr>
          <w:rFonts w:cs="Arial"/>
        </w:rPr>
        <w:t xml:space="preserve"> olemassaolosta vaan ainoastaan kulloinkin sovellettavan säännöstön perusteella sen, että onko luovutus </w:t>
      </w:r>
      <w:r w:rsidR="00A649AB" w:rsidRPr="00547491">
        <w:rPr>
          <w:rFonts w:cs="Arial"/>
        </w:rPr>
        <w:t>sallittu vai ei</w:t>
      </w:r>
      <w:r w:rsidRPr="00547491">
        <w:rPr>
          <w:rFonts w:cs="Arial"/>
        </w:rPr>
        <w:t>. Luovutuslupapyyntö ottaa huomioon informoinnit, suostumukset ja kiellot sekä optiona hoitokontekstin palvelutapahtuman perusteella tapahtuvan asiallisen yhteyden päättelyn.</w:t>
      </w:r>
      <w:r w:rsidR="00A649AB" w:rsidRPr="00547491">
        <w:rPr>
          <w:rFonts w:cs="Arial"/>
        </w:rPr>
        <w:t xml:space="preserve"> Luovutuslupa</w:t>
      </w:r>
      <w:r w:rsidR="00D11229" w:rsidRPr="00547491">
        <w:rPr>
          <w:rFonts w:cs="Arial"/>
        </w:rPr>
        <w:t>pyyntö</w:t>
      </w:r>
      <w:r w:rsidR="00A649AB" w:rsidRPr="00547491">
        <w:rPr>
          <w:rFonts w:cs="Arial"/>
        </w:rPr>
        <w:t xml:space="preserve"> on järjestelmän tekemä kysely, eikä sen tulosta näytetä ammattihenkilölle.</w:t>
      </w:r>
      <w:r w:rsidR="00ED7A89" w:rsidRPr="00547491">
        <w:rPr>
          <w:rFonts w:cs="Arial"/>
        </w:rPr>
        <w:t xml:space="preserve"> Palvelu </w:t>
      </w:r>
      <w:r w:rsidR="00000EA6" w:rsidRPr="00547491">
        <w:rPr>
          <w:rFonts w:cs="Arial"/>
        </w:rPr>
        <w:t>ei vaadi palvelupyynnön lähettä</w:t>
      </w:r>
      <w:r w:rsidR="00ED7A89" w:rsidRPr="00547491">
        <w:rPr>
          <w:rFonts w:cs="Arial"/>
        </w:rPr>
        <w:t>jän hoitosuhteen todentamista.</w:t>
      </w:r>
    </w:p>
    <w:p w14:paraId="309552AA" w14:textId="77777777" w:rsidR="003E4E6F" w:rsidRPr="00547491" w:rsidRDefault="003E4E6F" w:rsidP="003E4E6F">
      <w:pPr>
        <w:pStyle w:val="Leip"/>
        <w:jc w:val="center"/>
        <w:rPr>
          <w:rFonts w:cs="Arial"/>
        </w:rPr>
      </w:pPr>
    </w:p>
    <w:p w14:paraId="6B911055" w14:textId="77777777" w:rsidR="00885E83" w:rsidRPr="00547491" w:rsidRDefault="00885E83" w:rsidP="00891126">
      <w:pPr>
        <w:pStyle w:val="Otsikko2"/>
        <w:rPr>
          <w:rFonts w:cs="Arial"/>
        </w:rPr>
      </w:pPr>
      <w:bookmarkStart w:id="421" w:name="_Toc34289021"/>
      <w:r w:rsidRPr="00547491">
        <w:rPr>
          <w:rFonts w:cs="Arial"/>
        </w:rPr>
        <w:t>Tietosisältö</w:t>
      </w:r>
      <w:bookmarkEnd w:id="421"/>
    </w:p>
    <w:p w14:paraId="372C7F25" w14:textId="77777777" w:rsidR="00885E83" w:rsidRPr="00547491" w:rsidRDefault="00885E83" w:rsidP="00885E83">
      <w:pPr>
        <w:pStyle w:val="Leipsisennetty"/>
        <w:rPr>
          <w:rFonts w:cs="Arial"/>
          <w:lang w:eastAsia="en-US"/>
        </w:rPr>
      </w:pPr>
      <w:r w:rsidRPr="00547491">
        <w:rPr>
          <w:rFonts w:cs="Arial"/>
          <w:lang w:eastAsia="en-US"/>
        </w:rPr>
        <w:t>Tässä luvussa kuvataan pyyntö- ja vastaussanoman rakenne.</w:t>
      </w:r>
    </w:p>
    <w:p w14:paraId="4116886E" w14:textId="77777777" w:rsidR="00885E83" w:rsidRPr="00547491" w:rsidRDefault="00885E83" w:rsidP="00885E83">
      <w:pPr>
        <w:pStyle w:val="Leipsisennetty"/>
        <w:rPr>
          <w:rFonts w:cs="Arial"/>
          <w:lang w:eastAsia="en-US"/>
        </w:rPr>
      </w:pPr>
      <w:r w:rsidRPr="00547491">
        <w:rPr>
          <w:rFonts w:cs="Arial"/>
          <w:lang w:eastAsia="en-US"/>
        </w:rPr>
        <w:t>Sanomaskeemat ja WSDL-rajapinnan kuvaus on julkaistu erillisinä tiedostoina tämän dokumentin rinnalla.</w:t>
      </w:r>
    </w:p>
    <w:p w14:paraId="187CC392" w14:textId="77777777" w:rsidR="00CD0D7D" w:rsidRPr="00547491" w:rsidRDefault="00885E83" w:rsidP="00885E83">
      <w:pPr>
        <w:pStyle w:val="Otsikko3"/>
        <w:rPr>
          <w:rFonts w:cs="Arial"/>
        </w:rPr>
      </w:pPr>
      <w:bookmarkStart w:id="422" w:name="_Toc34289022"/>
      <w:r w:rsidRPr="00547491">
        <w:rPr>
          <w:rFonts w:cs="Arial"/>
        </w:rPr>
        <w:lastRenderedPageBreak/>
        <w:t>P</w:t>
      </w:r>
      <w:r w:rsidR="00CD0D7D" w:rsidRPr="00547491">
        <w:rPr>
          <w:rFonts w:cs="Arial"/>
        </w:rPr>
        <w:t>yyntö</w:t>
      </w:r>
      <w:r w:rsidRPr="00547491">
        <w:rPr>
          <w:rFonts w:cs="Arial"/>
        </w:rPr>
        <w:t>sanoman rakenne</w:t>
      </w:r>
      <w:bookmarkEnd w:id="422"/>
    </w:p>
    <w:p w14:paraId="3E08E146" w14:textId="77777777" w:rsidR="00F764A7" w:rsidRDefault="00F764A7" w:rsidP="00CD0D7D">
      <w:pPr>
        <w:autoSpaceDE w:val="0"/>
        <w:autoSpaceDN w:val="0"/>
        <w:adjustRightInd w:val="0"/>
        <w:jc w:val="both"/>
        <w:rPr>
          <w:rFonts w:cs="Arial"/>
          <w:b/>
          <w:lang w:val="fi"/>
        </w:rPr>
      </w:pPr>
      <w:r>
        <w:rPr>
          <w:noProof/>
        </w:rPr>
        <w:drawing>
          <wp:inline distT="0" distB="0" distL="0" distR="0" wp14:anchorId="38D89458" wp14:editId="67BFD108">
            <wp:extent cx="5856974" cy="6810904"/>
            <wp:effectExtent l="0" t="0" r="0" b="9525"/>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9418" t="8172" r="48397" b="11325"/>
                    <a:stretch/>
                  </pic:blipFill>
                  <pic:spPr bwMode="auto">
                    <a:xfrm>
                      <a:off x="0" y="0"/>
                      <a:ext cx="5872722" cy="6829217"/>
                    </a:xfrm>
                    <a:prstGeom prst="rect">
                      <a:avLst/>
                    </a:prstGeom>
                    <a:ln>
                      <a:noFill/>
                    </a:ln>
                    <a:extLst>
                      <a:ext uri="{53640926-AAD7-44D8-BBD7-CCE9431645EC}">
                        <a14:shadowObscured xmlns:a14="http://schemas.microsoft.com/office/drawing/2010/main"/>
                      </a:ext>
                    </a:extLst>
                  </pic:spPr>
                </pic:pic>
              </a:graphicData>
            </a:graphic>
          </wp:inline>
        </w:drawing>
      </w:r>
    </w:p>
    <w:p w14:paraId="5FD6EAE2" w14:textId="77777777" w:rsidR="00F764A7" w:rsidRDefault="00F764A7" w:rsidP="00F764A7">
      <w:pPr>
        <w:autoSpaceDE w:val="0"/>
        <w:autoSpaceDN w:val="0"/>
        <w:adjustRightInd w:val="0"/>
        <w:ind w:left="1276"/>
        <w:rPr>
          <w:rFonts w:cs="Arial"/>
          <w:b/>
          <w:lang w:val="fi"/>
        </w:rPr>
      </w:pPr>
    </w:p>
    <w:p w14:paraId="149B219B" w14:textId="21DABED0" w:rsidR="00F764A7" w:rsidRDefault="00F764A7" w:rsidP="00F764A7">
      <w:pPr>
        <w:autoSpaceDE w:val="0"/>
        <w:autoSpaceDN w:val="0"/>
        <w:adjustRightInd w:val="0"/>
        <w:ind w:left="1276"/>
        <w:rPr>
          <w:rFonts w:cs="Arial"/>
          <w:lang w:val="fi"/>
        </w:rPr>
      </w:pPr>
      <w:r>
        <w:rPr>
          <w:rFonts w:cs="Arial"/>
          <w:b/>
          <w:lang w:val="fi"/>
        </w:rPr>
        <w:t xml:space="preserve">Huom. </w:t>
      </w:r>
      <w:proofErr w:type="gramStart"/>
      <w:r w:rsidRPr="004405E2">
        <w:rPr>
          <w:rFonts w:cs="Arial"/>
          <w:lang w:val="fi"/>
        </w:rPr>
        <w:t>luovutuslupaReq</w:t>
      </w:r>
      <w:r>
        <w:rPr>
          <w:rFonts w:cs="Arial"/>
          <w:b/>
          <w:lang w:val="fi"/>
        </w:rPr>
        <w:t>.</w:t>
      </w:r>
      <w:r>
        <w:rPr>
          <w:rFonts w:cs="Arial"/>
          <w:lang w:val="fi"/>
        </w:rPr>
        <w:t>luovutuksenKontekstitiedot.hoitokonteksti</w:t>
      </w:r>
      <w:proofErr w:type="gramEnd"/>
      <w:r>
        <w:rPr>
          <w:rFonts w:cs="Arial"/>
          <w:lang w:val="fi"/>
        </w:rPr>
        <w:t xml:space="preserve">.rekisterinTarkenne-tiedosta puuttui versioon 1.0.53 asti mahdollisuus antaa </w:t>
      </w:r>
      <w:proofErr w:type="spellStart"/>
      <w:r>
        <w:rPr>
          <w:rFonts w:cs="Arial"/>
          <w:lang w:val="fi"/>
        </w:rPr>
        <w:t>rekisterintarkenteena</w:t>
      </w:r>
      <w:proofErr w:type="spellEnd"/>
      <w:r>
        <w:rPr>
          <w:rFonts w:cs="Arial"/>
          <w:lang w:val="fi"/>
        </w:rPr>
        <w:t xml:space="preserve"> henkilötunnus. Tämän vuoksi </w:t>
      </w:r>
      <w:proofErr w:type="spellStart"/>
      <w:r>
        <w:rPr>
          <w:rFonts w:cs="Arial"/>
          <w:lang w:val="fi"/>
        </w:rPr>
        <w:t>luovutuksenKontekstitiedot.hoitokonteksti</w:t>
      </w:r>
      <w:proofErr w:type="spellEnd"/>
      <w:r>
        <w:rPr>
          <w:rFonts w:cs="Arial"/>
          <w:lang w:val="fi"/>
        </w:rPr>
        <w:t xml:space="preserve"> elementin alle tehtiin </w:t>
      </w:r>
      <w:proofErr w:type="spellStart"/>
      <w:r>
        <w:rPr>
          <w:rFonts w:cs="Arial"/>
          <w:lang w:val="fi"/>
        </w:rPr>
        <w:t>rekisterintarkennetta</w:t>
      </w:r>
      <w:proofErr w:type="spellEnd"/>
      <w:r>
        <w:rPr>
          <w:rFonts w:cs="Arial"/>
          <w:lang w:val="fi"/>
        </w:rPr>
        <w:t xml:space="preserve"> varten </w:t>
      </w:r>
      <w:proofErr w:type="spellStart"/>
      <w:r>
        <w:rPr>
          <w:rFonts w:cs="Arial"/>
          <w:lang w:val="fi"/>
        </w:rPr>
        <w:t>choice</w:t>
      </w:r>
      <w:proofErr w:type="spellEnd"/>
      <w:r>
        <w:rPr>
          <w:rFonts w:cs="Arial"/>
          <w:lang w:val="fi"/>
        </w:rPr>
        <w:t xml:space="preserve">-rakenne (ks. rakennekuva yllä). </w:t>
      </w:r>
    </w:p>
    <w:p w14:paraId="1E6505E9" w14:textId="77777777" w:rsidR="00F764A7" w:rsidRDefault="00F764A7" w:rsidP="00F764A7">
      <w:pPr>
        <w:autoSpaceDE w:val="0"/>
        <w:autoSpaceDN w:val="0"/>
        <w:adjustRightInd w:val="0"/>
        <w:ind w:left="1276"/>
        <w:rPr>
          <w:rFonts w:cs="Arial"/>
          <w:lang w:val="fi"/>
        </w:rPr>
      </w:pPr>
    </w:p>
    <w:p w14:paraId="24A083E1" w14:textId="77777777" w:rsidR="00F764A7" w:rsidRDefault="00F764A7" w:rsidP="00F764A7">
      <w:pPr>
        <w:autoSpaceDE w:val="0"/>
        <w:autoSpaceDN w:val="0"/>
        <w:adjustRightInd w:val="0"/>
        <w:ind w:left="1276"/>
        <w:rPr>
          <w:rFonts w:cs="Arial"/>
          <w:lang w:val="fi"/>
        </w:rPr>
      </w:pPr>
      <w:proofErr w:type="spellStart"/>
      <w:r>
        <w:rPr>
          <w:rFonts w:cs="Arial"/>
          <w:lang w:val="fi"/>
        </w:rPr>
        <w:t>Choice</w:t>
      </w:r>
      <w:proofErr w:type="spellEnd"/>
      <w:r>
        <w:rPr>
          <w:rFonts w:cs="Arial"/>
          <w:lang w:val="fi"/>
        </w:rPr>
        <w:t xml:space="preserve">-rakenteeseen lisättiin taaksepäin-yhteensopivuuden vuoksi aiempi </w:t>
      </w:r>
      <w:proofErr w:type="gramStart"/>
      <w:r>
        <w:rPr>
          <w:rFonts w:cs="Arial"/>
          <w:lang w:val="fi"/>
        </w:rPr>
        <w:t>luovutuslupaReq.luovutuksenKontekstiedot.hoitokonteksti</w:t>
      </w:r>
      <w:proofErr w:type="gramEnd"/>
      <w:r>
        <w:rPr>
          <w:rFonts w:cs="Arial"/>
          <w:lang w:val="fi"/>
        </w:rPr>
        <w:t xml:space="preserve">.rekisterintarkenne elementti muuttumattomana (näin aiemman skeeman mukainen toteutus toimii kuten ennen). Tämän lisäksi </w:t>
      </w:r>
      <w:proofErr w:type="spellStart"/>
      <w:r>
        <w:rPr>
          <w:rFonts w:cs="Arial"/>
          <w:lang w:val="fi"/>
        </w:rPr>
        <w:t>choice</w:t>
      </w:r>
      <w:proofErr w:type="spellEnd"/>
      <w:r>
        <w:rPr>
          <w:rFonts w:cs="Arial"/>
          <w:lang w:val="fi"/>
        </w:rPr>
        <w:t xml:space="preserve">-rakenteeseen lisättiin uusi elementti </w:t>
      </w:r>
      <w:proofErr w:type="spellStart"/>
      <w:r>
        <w:rPr>
          <w:rFonts w:cs="Arial"/>
          <w:lang w:val="fi"/>
        </w:rPr>
        <w:t>rekTark</w:t>
      </w:r>
      <w:proofErr w:type="spellEnd"/>
      <w:r>
        <w:rPr>
          <w:rFonts w:cs="Arial"/>
          <w:lang w:val="fi"/>
        </w:rPr>
        <w:t xml:space="preserve">, jossa on mahdollista antaa </w:t>
      </w:r>
      <w:r>
        <w:rPr>
          <w:rFonts w:cs="Arial"/>
          <w:lang w:val="fi"/>
        </w:rPr>
        <w:lastRenderedPageBreak/>
        <w:t xml:space="preserve">erikseen </w:t>
      </w:r>
      <w:proofErr w:type="spellStart"/>
      <w:r>
        <w:rPr>
          <w:rFonts w:cs="Arial"/>
          <w:lang w:val="fi"/>
        </w:rPr>
        <w:t>root</w:t>
      </w:r>
      <w:proofErr w:type="spellEnd"/>
      <w:r>
        <w:rPr>
          <w:rFonts w:cs="Arial"/>
          <w:lang w:val="fi"/>
        </w:rPr>
        <w:t xml:space="preserve"> ja </w:t>
      </w:r>
      <w:proofErr w:type="spellStart"/>
      <w:r>
        <w:rPr>
          <w:rFonts w:cs="Arial"/>
          <w:lang w:val="fi"/>
        </w:rPr>
        <w:t>extension</w:t>
      </w:r>
      <w:proofErr w:type="spellEnd"/>
      <w:r>
        <w:rPr>
          <w:rFonts w:cs="Arial"/>
          <w:lang w:val="fi"/>
        </w:rPr>
        <w:t xml:space="preserve">. Tätä </w:t>
      </w:r>
      <w:proofErr w:type="spellStart"/>
      <w:r>
        <w:rPr>
          <w:rFonts w:cs="Arial"/>
          <w:lang w:val="fi"/>
        </w:rPr>
        <w:t>rekTark</w:t>
      </w:r>
      <w:proofErr w:type="spellEnd"/>
      <w:r>
        <w:rPr>
          <w:rFonts w:cs="Arial"/>
          <w:lang w:val="fi"/>
        </w:rPr>
        <w:t xml:space="preserve"> elementtiä voidaan näin käyttää myös henkilötunnuksen välittämiseen. Elementin </w:t>
      </w:r>
      <w:proofErr w:type="spellStart"/>
      <w:r>
        <w:rPr>
          <w:rFonts w:cs="Arial"/>
          <w:lang w:val="fi"/>
        </w:rPr>
        <w:t>rekTark</w:t>
      </w:r>
      <w:proofErr w:type="spellEnd"/>
      <w:r>
        <w:rPr>
          <w:rFonts w:cs="Arial"/>
          <w:lang w:val="fi"/>
        </w:rPr>
        <w:t xml:space="preserve"> attribuutti </w:t>
      </w:r>
      <w:proofErr w:type="spellStart"/>
      <w:r>
        <w:rPr>
          <w:rFonts w:cs="Arial"/>
          <w:lang w:val="fi"/>
        </w:rPr>
        <w:t>root</w:t>
      </w:r>
      <w:proofErr w:type="spellEnd"/>
      <w:r>
        <w:rPr>
          <w:rFonts w:cs="Arial"/>
          <w:lang w:val="fi"/>
        </w:rPr>
        <w:t xml:space="preserve"> on pakollinen ja </w:t>
      </w:r>
      <w:proofErr w:type="spellStart"/>
      <w:r>
        <w:rPr>
          <w:rFonts w:cs="Arial"/>
          <w:lang w:val="fi"/>
        </w:rPr>
        <w:t>extension</w:t>
      </w:r>
      <w:proofErr w:type="spellEnd"/>
      <w:r>
        <w:rPr>
          <w:rFonts w:cs="Arial"/>
          <w:lang w:val="fi"/>
        </w:rPr>
        <w:t xml:space="preserve"> vapaaehtoinen, näin elementtiä </w:t>
      </w:r>
      <w:proofErr w:type="spellStart"/>
      <w:r>
        <w:rPr>
          <w:rFonts w:cs="Arial"/>
          <w:lang w:val="fi"/>
        </w:rPr>
        <w:t>rekTark</w:t>
      </w:r>
      <w:proofErr w:type="spellEnd"/>
      <w:r>
        <w:rPr>
          <w:rFonts w:cs="Arial"/>
          <w:lang w:val="fi"/>
        </w:rPr>
        <w:t xml:space="preserve"> voi käyttää myös y-tunnuksen välittämiseen pelkässä </w:t>
      </w:r>
      <w:proofErr w:type="spellStart"/>
      <w:r>
        <w:rPr>
          <w:rFonts w:cs="Arial"/>
          <w:lang w:val="fi"/>
        </w:rPr>
        <w:t>root</w:t>
      </w:r>
      <w:proofErr w:type="spellEnd"/>
      <w:r>
        <w:rPr>
          <w:rFonts w:cs="Arial"/>
          <w:lang w:val="fi"/>
        </w:rPr>
        <w:t>-muodossa (</w:t>
      </w:r>
      <w:proofErr w:type="spellStart"/>
      <w:r>
        <w:rPr>
          <w:rFonts w:cs="Arial"/>
          <w:lang w:val="fi"/>
        </w:rPr>
        <w:t>rekisterinTarkenne.ytun</w:t>
      </w:r>
      <w:proofErr w:type="spellEnd"/>
      <w:r>
        <w:rPr>
          <w:rFonts w:cs="Arial"/>
          <w:lang w:val="fi"/>
        </w:rPr>
        <w:t xml:space="preserve"> sijaan).</w:t>
      </w:r>
    </w:p>
    <w:p w14:paraId="40518C97" w14:textId="77777777" w:rsidR="00F764A7" w:rsidRDefault="00F764A7" w:rsidP="00CD0D7D">
      <w:pPr>
        <w:autoSpaceDE w:val="0"/>
        <w:autoSpaceDN w:val="0"/>
        <w:adjustRightInd w:val="0"/>
        <w:jc w:val="both"/>
        <w:rPr>
          <w:rFonts w:cs="Arial"/>
          <w:b/>
          <w:lang w:val="fi"/>
        </w:rPr>
      </w:pPr>
    </w:p>
    <w:p w14:paraId="05678931" w14:textId="1FBB3498" w:rsidR="00CD0D7D" w:rsidRPr="00547491" w:rsidRDefault="00CD0D7D" w:rsidP="00CD0D7D">
      <w:pPr>
        <w:autoSpaceDE w:val="0"/>
        <w:autoSpaceDN w:val="0"/>
        <w:adjustRightInd w:val="0"/>
        <w:jc w:val="both"/>
        <w:rPr>
          <w:rFonts w:cs="Arial"/>
          <w:b/>
          <w:lang w:val="fi"/>
        </w:rPr>
      </w:pPr>
    </w:p>
    <w:p w14:paraId="7006C569" w14:textId="77777777" w:rsidR="00CD0D7D" w:rsidRPr="005B6326" w:rsidRDefault="00885E83" w:rsidP="00885E83">
      <w:pPr>
        <w:pStyle w:val="Otsikko3"/>
        <w:rPr>
          <w:rFonts w:cs="Arial"/>
        </w:rPr>
      </w:pPr>
      <w:bookmarkStart w:id="423" w:name="_Toc34289023"/>
      <w:r w:rsidRPr="00352BC4">
        <w:rPr>
          <w:rFonts w:cs="Arial"/>
        </w:rPr>
        <w:t>V</w:t>
      </w:r>
      <w:r w:rsidR="00CD0D7D" w:rsidRPr="00267DE3">
        <w:rPr>
          <w:rFonts w:cs="Arial"/>
        </w:rPr>
        <w:t>asta</w:t>
      </w:r>
      <w:r w:rsidRPr="005B6326">
        <w:rPr>
          <w:rFonts w:cs="Arial"/>
        </w:rPr>
        <w:t>u</w:t>
      </w:r>
      <w:r w:rsidR="00CD0D7D" w:rsidRPr="005B6326">
        <w:rPr>
          <w:rFonts w:cs="Arial"/>
        </w:rPr>
        <w:t>s</w:t>
      </w:r>
      <w:r w:rsidRPr="005B6326">
        <w:rPr>
          <w:rFonts w:cs="Arial"/>
        </w:rPr>
        <w:t>sanoman rakenne</w:t>
      </w:r>
      <w:bookmarkEnd w:id="423"/>
    </w:p>
    <w:p w14:paraId="159791AC" w14:textId="77777777" w:rsidR="00E76EE9" w:rsidRDefault="00E76EE9" w:rsidP="00CD0D7D">
      <w:pPr>
        <w:autoSpaceDE w:val="0"/>
        <w:autoSpaceDN w:val="0"/>
        <w:adjustRightInd w:val="0"/>
        <w:jc w:val="both"/>
        <w:rPr>
          <w:rFonts w:cs="Arial"/>
          <w:b/>
          <w:lang w:val="fi"/>
        </w:rPr>
      </w:pPr>
      <w:r>
        <w:rPr>
          <w:noProof/>
        </w:rPr>
        <w:drawing>
          <wp:inline distT="0" distB="0" distL="0" distR="0" wp14:anchorId="394716A0" wp14:editId="773BD209">
            <wp:extent cx="6000750" cy="5673788"/>
            <wp:effectExtent l="0" t="0" r="0" b="3175"/>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9649" t="13026" r="41793" b="11630"/>
                    <a:stretch/>
                  </pic:blipFill>
                  <pic:spPr bwMode="auto">
                    <a:xfrm>
                      <a:off x="0" y="0"/>
                      <a:ext cx="6000750" cy="5673788"/>
                    </a:xfrm>
                    <a:prstGeom prst="rect">
                      <a:avLst/>
                    </a:prstGeom>
                    <a:ln>
                      <a:noFill/>
                    </a:ln>
                    <a:extLst>
                      <a:ext uri="{53640926-AAD7-44D8-BBD7-CCE9431645EC}">
                        <a14:shadowObscured xmlns:a14="http://schemas.microsoft.com/office/drawing/2010/main"/>
                      </a:ext>
                    </a:extLst>
                  </pic:spPr>
                </pic:pic>
              </a:graphicData>
            </a:graphic>
          </wp:inline>
        </w:drawing>
      </w:r>
    </w:p>
    <w:p w14:paraId="4D60AFCA" w14:textId="27F85BE5" w:rsidR="00E76EE9" w:rsidRPr="004405E2" w:rsidRDefault="00E76EE9" w:rsidP="004405E2">
      <w:pPr>
        <w:autoSpaceDE w:val="0"/>
        <w:autoSpaceDN w:val="0"/>
        <w:adjustRightInd w:val="0"/>
        <w:ind w:left="1276"/>
        <w:jc w:val="both"/>
        <w:rPr>
          <w:rFonts w:cs="Arial"/>
          <w:lang w:val="fi"/>
        </w:rPr>
      </w:pPr>
      <w:r>
        <w:rPr>
          <w:rFonts w:cs="Arial"/>
          <w:b/>
          <w:lang w:val="fi"/>
        </w:rPr>
        <w:t xml:space="preserve">Huom. </w:t>
      </w:r>
      <w:r>
        <w:rPr>
          <w:rFonts w:cs="Arial"/>
          <w:lang w:val="fi"/>
        </w:rPr>
        <w:t xml:space="preserve">pyyntösanomaa vastaava </w:t>
      </w:r>
      <w:proofErr w:type="spellStart"/>
      <w:r>
        <w:rPr>
          <w:rFonts w:cs="Arial"/>
          <w:lang w:val="fi"/>
        </w:rPr>
        <w:t>rekisterintarkenne</w:t>
      </w:r>
      <w:proofErr w:type="spellEnd"/>
      <w:r>
        <w:rPr>
          <w:rFonts w:cs="Arial"/>
          <w:lang w:val="fi"/>
        </w:rPr>
        <w:t xml:space="preserve"> tarkennus on tehty myös vastaussanoman rakenteeseen </w:t>
      </w:r>
      <w:proofErr w:type="spellStart"/>
      <w:proofErr w:type="gramStart"/>
      <w:r>
        <w:rPr>
          <w:rFonts w:cs="Arial"/>
          <w:lang w:val="fi"/>
        </w:rPr>
        <w:t>luovutuslupaResp.luovutuksenKontekstitiedot.hoitokonteksti</w:t>
      </w:r>
      <w:proofErr w:type="spellEnd"/>
      <w:proofErr w:type="gramEnd"/>
      <w:r>
        <w:rPr>
          <w:rFonts w:cs="Arial"/>
          <w:lang w:val="fi"/>
        </w:rPr>
        <w:t xml:space="preserve"> (ks. rakennekuva yllä). </w:t>
      </w:r>
    </w:p>
    <w:p w14:paraId="5EACE33B" w14:textId="77777777" w:rsidR="00E76EE9" w:rsidRDefault="00E76EE9" w:rsidP="00CD0D7D">
      <w:pPr>
        <w:autoSpaceDE w:val="0"/>
        <w:autoSpaceDN w:val="0"/>
        <w:adjustRightInd w:val="0"/>
        <w:jc w:val="both"/>
        <w:rPr>
          <w:rFonts w:cs="Arial"/>
          <w:b/>
          <w:lang w:val="fi"/>
        </w:rPr>
      </w:pPr>
    </w:p>
    <w:p w14:paraId="4ED03837" w14:textId="2F3B4549" w:rsidR="00CD0D7D" w:rsidRPr="00547491" w:rsidRDefault="00CD0D7D" w:rsidP="00CD0D7D">
      <w:pPr>
        <w:autoSpaceDE w:val="0"/>
        <w:autoSpaceDN w:val="0"/>
        <w:adjustRightInd w:val="0"/>
        <w:jc w:val="both"/>
        <w:rPr>
          <w:rFonts w:cs="Arial"/>
          <w:b/>
          <w:lang w:val="fi"/>
        </w:rPr>
      </w:pPr>
    </w:p>
    <w:p w14:paraId="2509858D" w14:textId="77777777" w:rsidR="00891126" w:rsidRPr="00547491" w:rsidRDefault="00891126" w:rsidP="00CD0D7D">
      <w:pPr>
        <w:autoSpaceDE w:val="0"/>
        <w:autoSpaceDN w:val="0"/>
        <w:adjustRightInd w:val="0"/>
        <w:jc w:val="both"/>
        <w:rPr>
          <w:rFonts w:cs="Arial"/>
          <w:b/>
          <w:lang w:val="fi"/>
        </w:rPr>
      </w:pPr>
    </w:p>
    <w:p w14:paraId="79553774" w14:textId="77777777" w:rsidR="001A31F1" w:rsidRPr="00352BC4" w:rsidRDefault="001A31F1" w:rsidP="001A31F1">
      <w:pPr>
        <w:pStyle w:val="Otsikko2"/>
        <w:rPr>
          <w:rFonts w:cs="Arial"/>
        </w:rPr>
      </w:pPr>
      <w:bookmarkStart w:id="424" w:name="_Toc34289024"/>
      <w:r w:rsidRPr="00352BC4">
        <w:rPr>
          <w:rFonts w:cs="Arial"/>
        </w:rPr>
        <w:t>Pääsynhallinta</w:t>
      </w:r>
      <w:bookmarkEnd w:id="424"/>
    </w:p>
    <w:p w14:paraId="553D570C" w14:textId="77777777" w:rsidR="001A31F1" w:rsidRPr="00C47E27" w:rsidRDefault="001A31F1" w:rsidP="001A31F1">
      <w:pPr>
        <w:pStyle w:val="Leipsisennetty"/>
        <w:rPr>
          <w:rFonts w:cs="Arial"/>
          <w:lang w:eastAsia="en-US"/>
        </w:rPr>
      </w:pPr>
      <w:r w:rsidRPr="00EF3E10">
        <w:rPr>
          <w:rFonts w:cs="Arial"/>
          <w:lang w:eastAsia="en-US"/>
        </w:rPr>
        <w:t xml:space="preserve">Pääsynhallinta perustuu muun Kanta-sanomaliikenteen mukaisesti liityntäpisteeseen, Kanta-osoitteistoon ilmoitettuihin tietoihin sekä sanomalla välitettäviin organisaatiotietoihin. Pyyntösanomalla tiedot välitetään palvelupyynnön tiedoissa </w:t>
      </w:r>
      <w:r w:rsidRPr="00EF3E10">
        <w:rPr>
          <w:rFonts w:cs="Arial"/>
          <w:lang w:eastAsia="en-US"/>
        </w:rPr>
        <w:lastRenderedPageBreak/>
        <w:t>XML-elementeissä ”</w:t>
      </w:r>
      <w:proofErr w:type="spellStart"/>
      <w:r w:rsidRPr="00EF3E10">
        <w:rPr>
          <w:rFonts w:cs="Arial"/>
          <w:lang w:eastAsia="en-US"/>
        </w:rPr>
        <w:t>liittyja</w:t>
      </w:r>
      <w:proofErr w:type="spellEnd"/>
      <w:r w:rsidRPr="00EF3E10">
        <w:rPr>
          <w:rFonts w:cs="Arial"/>
          <w:lang w:eastAsia="en-US"/>
        </w:rPr>
        <w:t xml:space="preserve">” </w:t>
      </w:r>
      <w:r w:rsidRPr="00EF3E10">
        <w:rPr>
          <w:rFonts w:cs="Arial"/>
        </w:rPr>
        <w:t xml:space="preserve">(organisatorinen taho, jonka nimissä kysely Kanta-palveluun tehdään) </w:t>
      </w:r>
      <w:r w:rsidRPr="00E01EC8">
        <w:rPr>
          <w:rFonts w:cs="Arial"/>
          <w:lang w:eastAsia="en-US"/>
        </w:rPr>
        <w:t xml:space="preserve">sekä ”palveluntuottaja” </w:t>
      </w:r>
      <w:r w:rsidRPr="00E01EC8">
        <w:rPr>
          <w:rFonts w:cs="Arial"/>
        </w:rPr>
        <w:t>(organisatorinen taho, joka tarvitsee ko. tietoa luovutusluvan päättelyyn)</w:t>
      </w:r>
      <w:r w:rsidRPr="00C47E27">
        <w:rPr>
          <w:rFonts w:cs="Arial"/>
          <w:lang w:eastAsia="en-US"/>
        </w:rPr>
        <w:t>.</w:t>
      </w:r>
    </w:p>
    <w:p w14:paraId="2D415595" w14:textId="77777777" w:rsidR="001A31F1" w:rsidRPr="00B602C1" w:rsidRDefault="001A31F1" w:rsidP="001A31F1">
      <w:pPr>
        <w:pStyle w:val="Otsikko3"/>
        <w:rPr>
          <w:rFonts w:cs="Arial"/>
        </w:rPr>
      </w:pPr>
      <w:bookmarkStart w:id="425" w:name="_Toc34289025"/>
      <w:r w:rsidRPr="00B602C1">
        <w:rPr>
          <w:rFonts w:cs="Arial"/>
        </w:rPr>
        <w:t>Normaalitilanne</w:t>
      </w:r>
      <w:bookmarkEnd w:id="425"/>
    </w:p>
    <w:p w14:paraId="3E7CF006" w14:textId="77777777" w:rsidR="001A31F1" w:rsidRPr="004A5C29" w:rsidRDefault="001A31F1" w:rsidP="001A31F1">
      <w:pPr>
        <w:pStyle w:val="Leipsisennetty"/>
        <w:rPr>
          <w:rFonts w:cs="Arial"/>
        </w:rPr>
      </w:pPr>
      <w:r w:rsidRPr="00B602C1">
        <w:rPr>
          <w:rFonts w:cs="Arial"/>
        </w:rPr>
        <w:t xml:space="preserve">Mikäli liittyjä on sama taho kuin palveluntuottaja asetetaan sekä </w:t>
      </w:r>
      <w:proofErr w:type="spellStart"/>
      <w:r w:rsidRPr="00B602C1">
        <w:rPr>
          <w:rFonts w:cs="Arial"/>
        </w:rPr>
        <w:t>liittyja</w:t>
      </w:r>
      <w:proofErr w:type="spellEnd"/>
      <w:r w:rsidRPr="00B602C1">
        <w:rPr>
          <w:rFonts w:cs="Arial"/>
        </w:rPr>
        <w:t>-elementtiin että palveluntuottaja-elementtiin sama tieto.</w:t>
      </w:r>
    </w:p>
    <w:p w14:paraId="5A10E72D" w14:textId="77777777" w:rsidR="001A31F1" w:rsidRPr="00547491" w:rsidRDefault="001A31F1" w:rsidP="001A31F1">
      <w:pPr>
        <w:pStyle w:val="Otsikko3"/>
        <w:rPr>
          <w:rFonts w:cs="Arial"/>
        </w:rPr>
      </w:pPr>
      <w:bookmarkStart w:id="426" w:name="_Toc34289026"/>
      <w:r w:rsidRPr="00547491">
        <w:rPr>
          <w:rFonts w:cs="Arial"/>
        </w:rPr>
        <w:t>Pysyvä osoitteistokytkentä</w:t>
      </w:r>
      <w:bookmarkEnd w:id="426"/>
    </w:p>
    <w:p w14:paraId="558190BF" w14:textId="77777777" w:rsidR="001A31F1" w:rsidRPr="00547491" w:rsidRDefault="001A31F1" w:rsidP="001A31F1">
      <w:pPr>
        <w:pStyle w:val="Leipsisennetty"/>
        <w:rPr>
          <w:rFonts w:cs="Arial"/>
        </w:rPr>
      </w:pPr>
      <w:r w:rsidRPr="00547491">
        <w:rPr>
          <w:rFonts w:cs="Arial"/>
        </w:rPr>
        <w:t xml:space="preserve">Erillisjärjestelmän edustaessa eri organisaatiota kuin liittyjätaho sen oikeus toimia Kanta-pääsynhallinnan näkökulmasta liittyjän nimissä edellyttää ydinjärjestelmästä (=palvelutapahtumasta) vastaavan ja erillisjärjestelmästä (=esimerkiksi laboratoriotutkimuksista) vastaavan organisaation keskinäistä sopimusta "pysyvästä" osoitteistokytkennästä tai ostopalveluvaltuutusta. Osoitteistokytkentään pohjautuva malli lienee tyypillisempi tapaus erillisjärjestelmäliitoksissa. </w:t>
      </w:r>
    </w:p>
    <w:p w14:paraId="669AE2B3" w14:textId="175E2312" w:rsidR="001A31F1" w:rsidRPr="00547491" w:rsidRDefault="001A31F1" w:rsidP="001A31F1">
      <w:pPr>
        <w:pStyle w:val="Leipsisennetty"/>
        <w:rPr>
          <w:rFonts w:cs="Arial"/>
        </w:rPr>
      </w:pPr>
      <w:r w:rsidRPr="00547491">
        <w:rPr>
          <w:rFonts w:cs="Arial"/>
        </w:rPr>
        <w:t xml:space="preserve">Tieto pysyvästä osoitteistokytkennästä liittyjän ja palveluntuottajan välillä tallennetaan Kanta-osoitteistoon. Palvelupyyntöön käytettävä palveluntuottajan (erillisjärjestelmästä vastaava organisaatio) liityntäpiste kytketään Kanta-osoitteistossa liittyjään (ydinjärjestelmästä vastaava organisaatio) ja kysely tehdään liittyjän nimissä. Vastaavalla tavalla voidaan ajatella, että kytkennässä liittyjän liityntäpiste annetaan palveluntuottajan käyttöön. Oleellista on, että liityntäpiste – liittyjä –suhde on palveluntuottajan yksilöivä jolloin 1) käyttöoikeudet tälle kombinaatiolle voidaan määritellä liittyjän toimesta palveluntuottajakohtaisesti ja 2) tähän palveluntuottajaan liittyvä liikenne on eroteltavissa liittyjän omasta Kanta-liikenteestä. Tässä mallissa </w:t>
      </w:r>
      <w:proofErr w:type="spellStart"/>
      <w:r w:rsidRPr="00547491">
        <w:rPr>
          <w:rFonts w:cs="Arial"/>
        </w:rPr>
        <w:t>liittyja</w:t>
      </w:r>
      <w:proofErr w:type="spellEnd"/>
      <w:r w:rsidRPr="00547491">
        <w:rPr>
          <w:rFonts w:cs="Arial"/>
        </w:rPr>
        <w:t>-elementtiin asetetaan aina se taho, joka on ilmoitettu Kanta-liittyjäksi ja palveluntuottaja-elementtiin asetetaan aina se taho, joka käyttää tietoa palvelutapahtuman toteuttamiseksi.</w:t>
      </w:r>
      <w:ins w:id="427" w:author="Pakari Arja" w:date="2020-02-12T11:13:00Z">
        <w:r w:rsidR="00F95AA7">
          <w:rPr>
            <w:rFonts w:cs="Arial"/>
          </w:rPr>
          <w:t xml:space="preserve"> Rekisterinpitäjäksi asetetaan palvelunjärjestäjän eli Kanta-liittyjäksi ilmoitetun organisaation rekisterinpitäjätieto.</w:t>
        </w:r>
      </w:ins>
    </w:p>
    <w:p w14:paraId="5EF7DBC5" w14:textId="77777777" w:rsidR="001A31F1" w:rsidRPr="00547491" w:rsidRDefault="001A31F1" w:rsidP="001A31F1">
      <w:pPr>
        <w:pStyle w:val="Leipsisennetty"/>
        <w:rPr>
          <w:rFonts w:cs="Arial"/>
        </w:rPr>
      </w:pPr>
      <w:r w:rsidRPr="00547491">
        <w:rPr>
          <w:rFonts w:cs="Arial"/>
        </w:rPr>
        <w:t xml:space="preserve">Ostopalveluvaltuutus toimii vastaavalla tavalla kuin muissakin Kanta-palveluissa eli ostopalveluvaltuutuksella voidaan antaa palveluntuottajalle rajattu oikeus toimia palvelunjärjestäjän roolissa Kanta-palveluun päin. </w:t>
      </w:r>
    </w:p>
    <w:p w14:paraId="65B7003D" w14:textId="77777777" w:rsidR="00CD0D7D" w:rsidRPr="00547491" w:rsidRDefault="00CD0D7D" w:rsidP="003B5939">
      <w:pPr>
        <w:pStyle w:val="Otsikko2"/>
        <w:rPr>
          <w:rFonts w:cs="Arial"/>
        </w:rPr>
      </w:pPr>
      <w:bookmarkStart w:id="428" w:name="_Toc34289027"/>
      <w:r w:rsidRPr="00547491">
        <w:rPr>
          <w:rFonts w:cs="Arial"/>
        </w:rPr>
        <w:t>Käsittelysäännöt</w:t>
      </w:r>
      <w:bookmarkEnd w:id="428"/>
    </w:p>
    <w:p w14:paraId="3890FEAD" w14:textId="77777777" w:rsidR="00CD0D7D" w:rsidRPr="00547491" w:rsidRDefault="00D91CF4" w:rsidP="00000EA6">
      <w:pPr>
        <w:pStyle w:val="Leipsisennetty"/>
        <w:rPr>
          <w:rFonts w:cs="Arial"/>
          <w:lang w:eastAsia="en-US"/>
        </w:rPr>
      </w:pPr>
      <w:r w:rsidRPr="00547491">
        <w:rPr>
          <w:rFonts w:cs="Arial"/>
          <w:lang w:eastAsia="en-US"/>
        </w:rPr>
        <w:t>Sanomalla voida</w:t>
      </w:r>
      <w:r w:rsidR="001E062F" w:rsidRPr="00547491">
        <w:rPr>
          <w:rFonts w:cs="Arial"/>
          <w:lang w:eastAsia="en-US"/>
        </w:rPr>
        <w:t>an ilmoittaa luovutuslupapyynnön</w:t>
      </w:r>
      <w:r w:rsidRPr="00547491">
        <w:rPr>
          <w:rFonts w:cs="Arial"/>
          <w:lang w:eastAsia="en-US"/>
        </w:rPr>
        <w:t xml:space="preserve"> koskevan joko yhteisrekisteriä tai kansallista suostumusta. Jos sanomalla ei ole luovutussääntöä, arkistopalvelu käsittelee luovutuslupapyynnön kansalli</w:t>
      </w:r>
      <w:r w:rsidR="00ED7A89" w:rsidRPr="00547491">
        <w:rPr>
          <w:rFonts w:cs="Arial"/>
          <w:lang w:eastAsia="en-US"/>
        </w:rPr>
        <w:t>s</w:t>
      </w:r>
      <w:r w:rsidRPr="00547491">
        <w:rPr>
          <w:rFonts w:cs="Arial"/>
          <w:lang w:eastAsia="en-US"/>
        </w:rPr>
        <w:t>en suostumu</w:t>
      </w:r>
      <w:r w:rsidR="00ED7A89" w:rsidRPr="00547491">
        <w:rPr>
          <w:rFonts w:cs="Arial"/>
          <w:lang w:eastAsia="en-US"/>
        </w:rPr>
        <w:t>ksen luovutussäännön</w:t>
      </w:r>
      <w:r w:rsidRPr="00547491">
        <w:rPr>
          <w:rFonts w:cs="Arial"/>
          <w:lang w:eastAsia="en-US"/>
        </w:rPr>
        <w:t xml:space="preserve"> mukaisesti.</w:t>
      </w:r>
    </w:p>
    <w:p w14:paraId="2D86F682" w14:textId="77777777" w:rsidR="00216317" w:rsidRPr="00547491" w:rsidRDefault="00216317" w:rsidP="00000EA6">
      <w:pPr>
        <w:pStyle w:val="Leipsisennetty"/>
        <w:rPr>
          <w:rFonts w:cs="Arial"/>
          <w:lang w:val="fi"/>
        </w:rPr>
      </w:pPr>
      <w:r w:rsidRPr="00547491">
        <w:rPr>
          <w:rFonts w:cs="Arial"/>
          <w:lang w:eastAsia="en-US"/>
        </w:rPr>
        <w:t xml:space="preserve">Vastaussanomalla </w:t>
      </w:r>
      <w:proofErr w:type="spellStart"/>
      <w:r w:rsidRPr="00547491">
        <w:rPr>
          <w:rFonts w:cs="Arial"/>
          <w:lang w:eastAsia="en-US"/>
        </w:rPr>
        <w:t>saaLuov</w:t>
      </w:r>
      <w:proofErr w:type="spellEnd"/>
      <w:r w:rsidRPr="00547491">
        <w:rPr>
          <w:rFonts w:cs="Arial"/>
          <w:lang w:eastAsia="en-US"/>
        </w:rPr>
        <w:t>-attribuutit voivat saada arvon "</w:t>
      </w:r>
      <w:proofErr w:type="spellStart"/>
      <w:r w:rsidRPr="00547491">
        <w:rPr>
          <w:rFonts w:cs="Arial"/>
          <w:lang w:eastAsia="en-US"/>
        </w:rPr>
        <w:t>true</w:t>
      </w:r>
      <w:proofErr w:type="spellEnd"/>
      <w:r w:rsidRPr="00547491">
        <w:rPr>
          <w:rFonts w:cs="Arial"/>
          <w:lang w:eastAsia="en-US"/>
        </w:rPr>
        <w:t>", "</w:t>
      </w:r>
      <w:proofErr w:type="spellStart"/>
      <w:r w:rsidRPr="00547491">
        <w:rPr>
          <w:rFonts w:cs="Arial"/>
          <w:lang w:eastAsia="en-US"/>
        </w:rPr>
        <w:t>false</w:t>
      </w:r>
      <w:proofErr w:type="spellEnd"/>
      <w:r w:rsidRPr="00547491">
        <w:rPr>
          <w:rFonts w:cs="Arial"/>
          <w:lang w:eastAsia="en-US"/>
        </w:rPr>
        <w:t xml:space="preserve">" tai "NA". Arvon "NA" palauttaminen tarkoittaa, että tietoa ei pysty antamaan esim. siitä </w:t>
      </w:r>
      <w:proofErr w:type="gramStart"/>
      <w:r w:rsidRPr="00547491">
        <w:rPr>
          <w:rFonts w:cs="Arial"/>
          <w:lang w:eastAsia="en-US"/>
        </w:rPr>
        <w:t>syystä</w:t>
      </w:r>
      <w:proofErr w:type="gramEnd"/>
      <w:r w:rsidRPr="00547491">
        <w:rPr>
          <w:rFonts w:cs="Arial"/>
          <w:lang w:eastAsia="en-US"/>
        </w:rPr>
        <w:t xml:space="preserve"> </w:t>
      </w:r>
      <w:r w:rsidRPr="00547491">
        <w:rPr>
          <w:rFonts w:cs="Arial"/>
          <w:lang w:eastAsia="en-US"/>
        </w:rPr>
        <w:lastRenderedPageBreak/>
        <w:t>että palvelutapahtumaa, jonka luovutusoikeutta tutkitaan, ei löydy Potilastiedon arkistosta tai palvelutapahtuma ei ole kyseisen potilaan palvelutapahtuma.</w:t>
      </w:r>
    </w:p>
    <w:p w14:paraId="2DABB3E4" w14:textId="77777777" w:rsidR="00CD0D7D" w:rsidRPr="00547491" w:rsidRDefault="00CD0D7D" w:rsidP="003B5939">
      <w:pPr>
        <w:pStyle w:val="Otsikko3"/>
        <w:rPr>
          <w:rFonts w:cs="Arial"/>
        </w:rPr>
      </w:pPr>
      <w:bookmarkStart w:id="429" w:name="_Toc34289028"/>
      <w:r w:rsidRPr="00547491">
        <w:rPr>
          <w:rFonts w:cs="Arial"/>
        </w:rPr>
        <w:t>luovutussääntö = "YR" eli yhteisrekisteri</w:t>
      </w:r>
      <w:bookmarkEnd w:id="429"/>
    </w:p>
    <w:p w14:paraId="2F21036D" w14:textId="77777777" w:rsidR="00CD0D7D" w:rsidRPr="00352BC4" w:rsidRDefault="00CD0D7D" w:rsidP="00ED7A89">
      <w:pPr>
        <w:pStyle w:val="Luettelokappale"/>
        <w:numPr>
          <w:ilvl w:val="0"/>
          <w:numId w:val="9"/>
        </w:numPr>
        <w:rPr>
          <w:bCs/>
        </w:rPr>
      </w:pPr>
      <w:r w:rsidRPr="00352BC4">
        <w:t>henkilötunnukselle löytyy informointi</w:t>
      </w:r>
      <w:r w:rsidR="00ED7A89" w:rsidRPr="00352BC4">
        <w:t xml:space="preserve">tieto siitä yhteisrekisteristä/sairaanhoitopiiristä, johon luovutuksen saaja kuuluu (saajan tiedot löytyvät </w:t>
      </w:r>
      <w:proofErr w:type="spellStart"/>
      <w:r w:rsidR="00ED7A89" w:rsidRPr="00352BC4">
        <w:t>luovutuksenKontekstitiedot</w:t>
      </w:r>
      <w:proofErr w:type="spellEnd"/>
      <w:r w:rsidR="00ED7A89" w:rsidRPr="00352BC4">
        <w:t xml:space="preserve">-rakenteesta) </w:t>
      </w:r>
    </w:p>
    <w:p w14:paraId="208D3F05" w14:textId="77777777" w:rsidR="00CD0D7D" w:rsidRPr="00352BC4" w:rsidRDefault="00D42028" w:rsidP="008C4559">
      <w:pPr>
        <w:pStyle w:val="Luettelokappale"/>
        <w:rPr>
          <w:bCs/>
        </w:rPr>
      </w:pPr>
      <w:r w:rsidRPr="00352BC4">
        <w:t xml:space="preserve">jos </w:t>
      </w:r>
      <w:r w:rsidR="00CD0D7D" w:rsidRPr="00352BC4">
        <w:t xml:space="preserve">ei löydy: palautetaan kaikille parametreille </w:t>
      </w:r>
      <w:proofErr w:type="spellStart"/>
      <w:r w:rsidR="00CD0D7D" w:rsidRPr="00352BC4">
        <w:t>saaLuov</w:t>
      </w:r>
      <w:proofErr w:type="spellEnd"/>
      <w:r w:rsidR="00CD0D7D" w:rsidRPr="00352BC4">
        <w:t xml:space="preserve"> = "</w:t>
      </w:r>
      <w:proofErr w:type="spellStart"/>
      <w:r w:rsidR="00CD0D7D" w:rsidRPr="00352BC4">
        <w:t>false</w:t>
      </w:r>
      <w:proofErr w:type="spellEnd"/>
      <w:r w:rsidR="00CD0D7D" w:rsidRPr="00352BC4">
        <w:t>"</w:t>
      </w:r>
      <w:r w:rsidR="00E93EE2" w:rsidRPr="00352BC4">
        <w:t xml:space="preserve"> ellei </w:t>
      </w:r>
      <w:r w:rsidR="006D321A" w:rsidRPr="00352BC4">
        <w:t xml:space="preserve">kyseessä ole </w:t>
      </w:r>
      <w:r w:rsidR="00E93EE2" w:rsidRPr="00352BC4">
        <w:t>hätähaku, jolloin jatketaan käsittelyä</w:t>
      </w:r>
      <w:r w:rsidR="00CD0D7D" w:rsidRPr="00352BC4">
        <w:t xml:space="preserve"> </w:t>
      </w:r>
    </w:p>
    <w:p w14:paraId="65B77529" w14:textId="77777777" w:rsidR="00D91CF4" w:rsidRPr="00352BC4" w:rsidRDefault="00D91CF4" w:rsidP="00D91CF4">
      <w:pPr>
        <w:pStyle w:val="Luettelokappale"/>
        <w:rPr>
          <w:bCs/>
        </w:rPr>
      </w:pPr>
      <w:proofErr w:type="spellStart"/>
      <w:r w:rsidRPr="00352BC4">
        <w:rPr>
          <w:bCs/>
        </w:rPr>
        <w:t>huom</w:t>
      </w:r>
      <w:proofErr w:type="spellEnd"/>
      <w:r w:rsidRPr="00352BC4">
        <w:rPr>
          <w:bCs/>
        </w:rPr>
        <w:t>! Kanta-</w:t>
      </w:r>
      <w:proofErr w:type="spellStart"/>
      <w:r w:rsidRPr="00352BC4">
        <w:rPr>
          <w:bCs/>
        </w:rPr>
        <w:t>informiointia</w:t>
      </w:r>
      <w:proofErr w:type="spellEnd"/>
      <w:r w:rsidRPr="00352BC4">
        <w:rPr>
          <w:bCs/>
        </w:rPr>
        <w:t xml:space="preserve"> ei huomioida lainkaan, kun luovutussääntö = YR</w:t>
      </w:r>
    </w:p>
    <w:p w14:paraId="4A1697A3" w14:textId="77777777" w:rsidR="00CD0D7D" w:rsidRPr="00352BC4" w:rsidRDefault="00CD0D7D" w:rsidP="008C4559">
      <w:pPr>
        <w:pStyle w:val="Luettelokappale"/>
        <w:numPr>
          <w:ilvl w:val="0"/>
          <w:numId w:val="9"/>
        </w:numPr>
      </w:pPr>
      <w:r w:rsidRPr="00352BC4">
        <w:t xml:space="preserve">tarkistetaan </w:t>
      </w:r>
      <w:r w:rsidR="00ED7A89" w:rsidRPr="00352BC4">
        <w:t xml:space="preserve">luovutuksen saajan </w:t>
      </w:r>
      <w:r w:rsidRPr="00352BC4">
        <w:t xml:space="preserve">hoitokontekstin palvelutapahtuma, mikäli sellainen on annettu (oletus: </w:t>
      </w:r>
      <w:r w:rsidR="00D91CF4" w:rsidRPr="00352BC4">
        <w:t xml:space="preserve">hoitokonteksti on tarkistettu </w:t>
      </w:r>
      <w:r w:rsidRPr="00352BC4">
        <w:t>alueellisesti tai muulla tavalla</w:t>
      </w:r>
      <w:r w:rsidR="00D91CF4" w:rsidRPr="00352BC4">
        <w:t xml:space="preserve">, </w:t>
      </w:r>
      <w:r w:rsidR="00ED7A89" w:rsidRPr="00352BC4">
        <w:t xml:space="preserve">tarkistetaan tämän palvelupyynnön yhteydessä </w:t>
      </w:r>
      <w:proofErr w:type="gramStart"/>
      <w:r w:rsidR="00ED7A89" w:rsidRPr="00352BC4">
        <w:t>vain</w:t>
      </w:r>
      <w:proofErr w:type="gramEnd"/>
      <w:r w:rsidR="00ED7A89" w:rsidRPr="00352BC4">
        <w:t xml:space="preserve"> jos </w:t>
      </w:r>
      <w:r w:rsidR="00D91CF4" w:rsidRPr="00352BC4">
        <w:t>palvelutapahtuma</w:t>
      </w:r>
      <w:r w:rsidR="00ED7A89" w:rsidRPr="00352BC4">
        <w:t>-tieto</w:t>
      </w:r>
      <w:r w:rsidR="00D91CF4" w:rsidRPr="00352BC4">
        <w:t xml:space="preserve"> on annettu</w:t>
      </w:r>
      <w:r w:rsidR="00ED7A89" w:rsidRPr="00352BC4">
        <w:t xml:space="preserve"> </w:t>
      </w:r>
      <w:proofErr w:type="spellStart"/>
      <w:r w:rsidR="00ED7A89" w:rsidRPr="00352BC4">
        <w:t>luovutuksenKontekstitiedot</w:t>
      </w:r>
      <w:proofErr w:type="spellEnd"/>
      <w:r w:rsidR="00ED7A89" w:rsidRPr="00352BC4">
        <w:t>-rakenteessa</w:t>
      </w:r>
      <w:r w:rsidRPr="00352BC4">
        <w:t>)</w:t>
      </w:r>
    </w:p>
    <w:p w14:paraId="5FC417B6" w14:textId="77777777" w:rsidR="00D91CF4" w:rsidRPr="00352BC4" w:rsidRDefault="00D91CF4" w:rsidP="008C4559">
      <w:pPr>
        <w:pStyle w:val="Luettelokappale"/>
      </w:pPr>
      <w:r w:rsidRPr="00352BC4">
        <w:t>luovutuksen saajan hoitokontekstin palvelutapahtuma tarkistetaan samalla periaatteella kuin luovutushaussa</w:t>
      </w:r>
    </w:p>
    <w:p w14:paraId="00CE969C" w14:textId="77777777" w:rsidR="00CD0D7D" w:rsidRPr="00352BC4" w:rsidRDefault="00DF686E" w:rsidP="008C4559">
      <w:pPr>
        <w:pStyle w:val="Luettelokappale"/>
      </w:pPr>
      <w:r w:rsidRPr="00352BC4">
        <w:t xml:space="preserve">palvelutapahtumaa </w:t>
      </w:r>
      <w:r w:rsidR="00CD0D7D" w:rsidRPr="00352BC4">
        <w:t xml:space="preserve">ei löydy </w:t>
      </w:r>
      <w:r w:rsidR="00ED7A89" w:rsidRPr="00352BC4">
        <w:t>luovutuksen saaja</w:t>
      </w:r>
      <w:r w:rsidR="00CD0D7D" w:rsidRPr="00352BC4">
        <w:t xml:space="preserve">n rekisteristä hakukriteerinä käytetylle potilaalle: palautetaan kaikille parametreille </w:t>
      </w:r>
      <w:proofErr w:type="spellStart"/>
      <w:r w:rsidR="00CD0D7D" w:rsidRPr="00352BC4">
        <w:t>saaLuov</w:t>
      </w:r>
      <w:proofErr w:type="spellEnd"/>
      <w:r w:rsidR="00CD0D7D" w:rsidRPr="00352BC4">
        <w:t xml:space="preserve"> = ”</w:t>
      </w:r>
      <w:proofErr w:type="spellStart"/>
      <w:r w:rsidR="00CD0D7D" w:rsidRPr="00352BC4">
        <w:t>false</w:t>
      </w:r>
      <w:proofErr w:type="spellEnd"/>
      <w:r w:rsidR="00CD0D7D" w:rsidRPr="00352BC4">
        <w:t xml:space="preserve">” </w:t>
      </w:r>
    </w:p>
    <w:p w14:paraId="10748AF5" w14:textId="77777777" w:rsidR="00CD0D7D" w:rsidRPr="00352BC4" w:rsidRDefault="00CD0D7D" w:rsidP="008C4559">
      <w:pPr>
        <w:pStyle w:val="Luettelokappale"/>
      </w:pPr>
      <w:proofErr w:type="spellStart"/>
      <w:r w:rsidRPr="00352BC4">
        <w:t>huom</w:t>
      </w:r>
      <w:proofErr w:type="spellEnd"/>
      <w:r w:rsidRPr="00352BC4">
        <w:t>! ei tällaisenaan huomioi ostopalveluna järjestäjän rekisteriin muodostettua palvelutapahtumaa</w:t>
      </w:r>
    </w:p>
    <w:p w14:paraId="620399E4" w14:textId="77777777" w:rsidR="00CD0D7D" w:rsidRPr="00352BC4" w:rsidRDefault="00CD0D7D" w:rsidP="008C4559">
      <w:pPr>
        <w:pStyle w:val="Luettelokappale"/>
      </w:pPr>
      <w:r w:rsidRPr="00352BC4">
        <w:t>huomioidaan myös hoitosuhteen muodostumissäännöt eli aikarajaukset joiden puitteissa palvelutapahtumaa saa käyttää hoitosuhteen todentamiseen</w:t>
      </w:r>
    </w:p>
    <w:p w14:paraId="3F33B0B5" w14:textId="77777777" w:rsidR="000945A0" w:rsidRPr="00352BC4" w:rsidRDefault="000945A0" w:rsidP="000945A0">
      <w:pPr>
        <w:pStyle w:val="Luettelokappale"/>
        <w:numPr>
          <w:ilvl w:val="0"/>
          <w:numId w:val="9"/>
        </w:numPr>
      </w:pPr>
      <w:r w:rsidRPr="00352BC4">
        <w:t xml:space="preserve">sairaanhoitopiirin oman työterveyshuollon rekisterit sekä näissä rekistereissä </w:t>
      </w:r>
      <w:proofErr w:type="gramStart"/>
      <w:r w:rsidRPr="00352BC4">
        <w:t>olevat  palvelutapahtumat</w:t>
      </w:r>
      <w:proofErr w:type="gramEnd"/>
      <w:r w:rsidRPr="00352BC4">
        <w:t xml:space="preserve">: palautetaan kaikille parametreille </w:t>
      </w:r>
      <w:proofErr w:type="spellStart"/>
      <w:r w:rsidRPr="00352BC4">
        <w:t>SaaLuov</w:t>
      </w:r>
      <w:proofErr w:type="spellEnd"/>
      <w:r w:rsidRPr="00352BC4">
        <w:t xml:space="preserve"> = "</w:t>
      </w:r>
      <w:proofErr w:type="spellStart"/>
      <w:r w:rsidRPr="00352BC4">
        <w:t>false</w:t>
      </w:r>
      <w:proofErr w:type="spellEnd"/>
      <w:r w:rsidRPr="00352BC4">
        <w:t>"</w:t>
      </w:r>
    </w:p>
    <w:p w14:paraId="3D0EEF10" w14:textId="77777777" w:rsidR="00ED7A89" w:rsidRPr="00352BC4" w:rsidRDefault="00ED7A89" w:rsidP="007366BA">
      <w:pPr>
        <w:pStyle w:val="Luettelokappale"/>
        <w:numPr>
          <w:ilvl w:val="0"/>
          <w:numId w:val="9"/>
        </w:numPr>
      </w:pPr>
      <w:r w:rsidRPr="00352BC4">
        <w:t xml:space="preserve">yhteisrekisterin ulkopuoliset palvelunantajat, niiden rekisterit sekä näissä rekistereissä </w:t>
      </w:r>
      <w:proofErr w:type="gramStart"/>
      <w:r w:rsidRPr="00352BC4">
        <w:t>olevat  palvelutapahtumat</w:t>
      </w:r>
      <w:proofErr w:type="gramEnd"/>
      <w:r w:rsidRPr="00352BC4">
        <w:t xml:space="preserve">: palautetaan kaikille parametreille </w:t>
      </w:r>
      <w:proofErr w:type="spellStart"/>
      <w:r w:rsidRPr="00352BC4">
        <w:t>SaaLuov</w:t>
      </w:r>
      <w:proofErr w:type="spellEnd"/>
      <w:r w:rsidRPr="00352BC4">
        <w:t xml:space="preserve"> = "</w:t>
      </w:r>
      <w:proofErr w:type="spellStart"/>
      <w:r w:rsidRPr="00352BC4">
        <w:t>false</w:t>
      </w:r>
      <w:proofErr w:type="spellEnd"/>
      <w:r w:rsidRPr="00352BC4">
        <w:t>"</w:t>
      </w:r>
    </w:p>
    <w:p w14:paraId="00F61474" w14:textId="77777777" w:rsidR="00CD0D7D" w:rsidRPr="00352BC4" w:rsidRDefault="00CD0D7D" w:rsidP="008C4559">
      <w:pPr>
        <w:pStyle w:val="Luettelokappale"/>
        <w:numPr>
          <w:ilvl w:val="0"/>
          <w:numId w:val="9"/>
        </w:numPr>
        <w:rPr>
          <w:bCs/>
        </w:rPr>
      </w:pPr>
      <w:r w:rsidRPr="00352BC4">
        <w:t>tarkistetaan palvelunantajatasoiset kiellot</w:t>
      </w:r>
    </w:p>
    <w:p w14:paraId="7B7B5F3C" w14:textId="77777777" w:rsidR="00CD0D7D" w:rsidRPr="00352BC4" w:rsidRDefault="00CD0D7D" w:rsidP="008C4559">
      <w:pPr>
        <w:pStyle w:val="Luettelokappale"/>
      </w:pPr>
      <w:r w:rsidRPr="00352BC4">
        <w:t xml:space="preserve">verrataan kieltoja pyyntöparametrina oleviin 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D42028" w:rsidRPr="00352BC4">
        <w:t>true</w:t>
      </w:r>
      <w:proofErr w:type="spellEnd"/>
      <w:r w:rsidR="00D42028" w:rsidRPr="00352BC4">
        <w:t>/</w:t>
      </w:r>
      <w:proofErr w:type="spellStart"/>
      <w:r w:rsidR="00D42028" w:rsidRPr="00352BC4">
        <w:t>false</w:t>
      </w:r>
      <w:proofErr w:type="spellEnd"/>
      <w:r w:rsidRPr="00352BC4">
        <w:t xml:space="preserve"> </w:t>
      </w:r>
    </w:p>
    <w:p w14:paraId="47016A5F" w14:textId="77777777" w:rsidR="00CD0D7D" w:rsidRPr="00352BC4" w:rsidRDefault="00CD0D7D" w:rsidP="008C4559">
      <w:pPr>
        <w:pStyle w:val="Luettelokappale"/>
      </w:pPr>
      <w:r w:rsidRPr="00352BC4">
        <w:t>otetaan huomioon mahdollinen hätähaku, joka saattaa lieventää kieltojen vaikuttavuutta</w:t>
      </w:r>
    </w:p>
    <w:p w14:paraId="1C5AA158" w14:textId="77777777" w:rsidR="00CD0D7D" w:rsidRPr="00352BC4" w:rsidRDefault="00CD0D7D" w:rsidP="008C4559">
      <w:pPr>
        <w:pStyle w:val="Luettelokappale"/>
        <w:numPr>
          <w:ilvl w:val="0"/>
          <w:numId w:val="9"/>
        </w:numPr>
        <w:rPr>
          <w:bCs/>
        </w:rPr>
      </w:pPr>
      <w:r w:rsidRPr="00352BC4">
        <w:t>tarkistetaan rekisteritasoiset kiellot</w:t>
      </w:r>
    </w:p>
    <w:p w14:paraId="5BEC76D9" w14:textId="77777777" w:rsidR="00CD0D7D" w:rsidRPr="00352BC4" w:rsidRDefault="00CD0D7D" w:rsidP="008C4559">
      <w:pPr>
        <w:pStyle w:val="Luettelokappale"/>
      </w:pPr>
      <w:r w:rsidRPr="00352BC4">
        <w:t>mikäli haussa olevilla palvelunantajilla on rekistereitä, jotka eivät rajaudu jo palvelunantajakohtaisten kieltojen perusteella, niin</w:t>
      </w:r>
    </w:p>
    <w:p w14:paraId="1998406C" w14:textId="77777777" w:rsidR="00CD0D7D" w:rsidRPr="00352BC4" w:rsidRDefault="00CD0D7D" w:rsidP="00D91CF4">
      <w:pPr>
        <w:pStyle w:val="Luettelokappale"/>
        <w:numPr>
          <w:ilvl w:val="2"/>
          <w:numId w:val="9"/>
        </w:numPr>
      </w:pPr>
      <w:r w:rsidRPr="00352BC4">
        <w:t xml:space="preserve">verrataan kieltoja pyyntöparametrina oleviin palvelunantajatietoihin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00EC1DB2" w14:textId="77777777" w:rsidR="00CD0D7D" w:rsidRPr="00352BC4" w:rsidRDefault="00CD0D7D" w:rsidP="00D91CF4">
      <w:pPr>
        <w:pStyle w:val="Luettelokappale"/>
        <w:numPr>
          <w:ilvl w:val="2"/>
          <w:numId w:val="9"/>
        </w:numPr>
      </w:pPr>
      <w:r w:rsidRPr="00352BC4">
        <w:t>otetaan huomioon mahdollinen hätähaku, joka saattaa lieventää kieltojen vaikuttavuutta</w:t>
      </w:r>
    </w:p>
    <w:p w14:paraId="7D3BDA73" w14:textId="77777777" w:rsidR="00CD0D7D" w:rsidRPr="00352BC4" w:rsidRDefault="00CD0D7D" w:rsidP="008C4559">
      <w:pPr>
        <w:pStyle w:val="Luettelokappale"/>
        <w:numPr>
          <w:ilvl w:val="0"/>
          <w:numId w:val="9"/>
        </w:numPr>
        <w:rPr>
          <w:bCs/>
        </w:rPr>
      </w:pPr>
      <w:r w:rsidRPr="00352BC4">
        <w:t>tarkistetaan palvelutapahtumakohtaiset kiellot</w:t>
      </w:r>
    </w:p>
    <w:p w14:paraId="7C387518" w14:textId="77777777" w:rsidR="00CD0D7D" w:rsidRPr="00352BC4" w:rsidRDefault="00CD0D7D" w:rsidP="008C4559">
      <w:pPr>
        <w:pStyle w:val="Luettelokappale"/>
      </w:pPr>
      <w:r w:rsidRPr="00352BC4">
        <w:t xml:space="preserve">mikäli haussa on palvelutapahtumia, joita ei ole rajattu mahdollisesti jo em. kielloilla pois luovutettavista, niin </w:t>
      </w:r>
    </w:p>
    <w:p w14:paraId="1CF1271C" w14:textId="77777777" w:rsidR="00CD0D7D" w:rsidRPr="00352BC4" w:rsidRDefault="00CD0D7D" w:rsidP="00D91CF4">
      <w:pPr>
        <w:pStyle w:val="Luettelokappale"/>
        <w:numPr>
          <w:ilvl w:val="2"/>
          <w:numId w:val="9"/>
        </w:numPr>
      </w:pPr>
      <w:r w:rsidRPr="00352BC4">
        <w:lastRenderedPageBreak/>
        <w:t xml:space="preserve">verrataan kieltoja pyyntöparametrina oleviin 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6A762DB8" w14:textId="77777777" w:rsidR="00CD0D7D" w:rsidRPr="00352BC4" w:rsidRDefault="00CD0D7D" w:rsidP="00D91CF4">
      <w:pPr>
        <w:pStyle w:val="Luettelokappale"/>
        <w:numPr>
          <w:ilvl w:val="2"/>
          <w:numId w:val="9"/>
        </w:numPr>
      </w:pPr>
      <w:r w:rsidRPr="00352BC4">
        <w:t>otetaan huomioon mahdollinen hätähaku, joka saattaa lieventää kieltojen vaikuttavuutta</w:t>
      </w:r>
    </w:p>
    <w:p w14:paraId="52C4CFCC" w14:textId="77777777" w:rsidR="00CD0D7D" w:rsidRPr="00352BC4" w:rsidRDefault="00CD0D7D" w:rsidP="008C4559">
      <w:pPr>
        <w:pStyle w:val="Luettelokappale"/>
        <w:numPr>
          <w:ilvl w:val="0"/>
          <w:numId w:val="9"/>
        </w:numPr>
      </w:pPr>
      <w:r w:rsidRPr="00352BC4">
        <w:t>palautetaan vastaus (</w:t>
      </w:r>
      <w:proofErr w:type="spellStart"/>
      <w:r w:rsidRPr="00352BC4">
        <w:t>true</w:t>
      </w:r>
      <w:proofErr w:type="spellEnd"/>
      <w:r w:rsidRPr="00352BC4">
        <w:t>/</w:t>
      </w:r>
      <w:proofErr w:type="spellStart"/>
      <w:r w:rsidRPr="00352BC4">
        <w:t>false</w:t>
      </w:r>
      <w:proofErr w:type="spellEnd"/>
      <w:r w:rsidRPr="00352BC4">
        <w:t xml:space="preserve"> per kysytty entiteetti) ja </w:t>
      </w:r>
      <w:proofErr w:type="spellStart"/>
      <w:r w:rsidRPr="00352BC4">
        <w:t>lokitetaan</w:t>
      </w:r>
      <w:proofErr w:type="spellEnd"/>
      <w:r w:rsidRPr="00352BC4">
        <w:t xml:space="preserve"> luovutuksenhallinnan tietojen luovutuspyyntö luovutuslokiin</w:t>
      </w:r>
    </w:p>
    <w:p w14:paraId="6364AAC9" w14:textId="77777777" w:rsidR="003E4E6F" w:rsidRPr="00EF3E10" w:rsidRDefault="003E4E6F" w:rsidP="003E4E6F">
      <w:pPr>
        <w:pStyle w:val="Kuvaotsikko"/>
        <w:keepNext/>
        <w:rPr>
          <w:rFonts w:cs="Arial"/>
        </w:rPr>
      </w:pPr>
      <w:proofErr w:type="spellStart"/>
      <w:r w:rsidRPr="00EF3E10">
        <w:rPr>
          <w:rFonts w:cs="Arial"/>
        </w:rPr>
        <w:t>Havainnekuva</w:t>
      </w:r>
      <w:proofErr w:type="spellEnd"/>
      <w:r w:rsidRPr="00EF3E10">
        <w:rPr>
          <w:rFonts w:cs="Arial"/>
        </w:rPr>
        <w:t>: yhteisrekiste</w:t>
      </w:r>
      <w:r w:rsidR="001E062F" w:rsidRPr="00EF3E10">
        <w:rPr>
          <w:rFonts w:cs="Arial"/>
        </w:rPr>
        <w:t>riä koskeva luovutuslupapyyntö</w:t>
      </w:r>
      <w:r w:rsidR="007366BA" w:rsidRPr="00EF3E10">
        <w:rPr>
          <w:rFonts w:cs="Arial"/>
        </w:rPr>
        <w:t xml:space="preserve"> </w:t>
      </w:r>
    </w:p>
    <w:p w14:paraId="27F8CD84" w14:textId="77777777" w:rsidR="003E4E6F" w:rsidRPr="00352BC4" w:rsidRDefault="003E4E6F" w:rsidP="003E4E6F">
      <w:pPr>
        <w:pStyle w:val="Leip"/>
        <w:keepNext/>
        <w:jc w:val="center"/>
        <w:rPr>
          <w:rFonts w:cs="Arial"/>
        </w:rPr>
      </w:pPr>
      <w:r w:rsidRPr="00352BC4">
        <w:rPr>
          <w:rFonts w:cs="Arial"/>
          <w:noProof/>
        </w:rPr>
        <w:drawing>
          <wp:inline distT="0" distB="0" distL="0" distR="0" wp14:anchorId="01112856" wp14:editId="0A4519A0">
            <wp:extent cx="5109180" cy="304800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09180" cy="3048000"/>
                    </a:xfrm>
                    <a:prstGeom prst="rect">
                      <a:avLst/>
                    </a:prstGeom>
                    <a:noFill/>
                    <a:ln>
                      <a:noFill/>
                    </a:ln>
                  </pic:spPr>
                </pic:pic>
              </a:graphicData>
            </a:graphic>
          </wp:inline>
        </w:drawing>
      </w:r>
    </w:p>
    <w:p w14:paraId="0EF11B65" w14:textId="77777777" w:rsidR="003E4E6F" w:rsidRPr="005B6326" w:rsidRDefault="003E4E6F" w:rsidP="003E4E6F">
      <w:pPr>
        <w:rPr>
          <w:rFonts w:cs="Arial"/>
        </w:rPr>
      </w:pPr>
    </w:p>
    <w:p w14:paraId="52B4AE62" w14:textId="77777777" w:rsidR="00CD0D7D" w:rsidRPr="00EF3E10" w:rsidRDefault="00CD0D7D" w:rsidP="003B5939">
      <w:pPr>
        <w:pStyle w:val="Otsikko3"/>
        <w:rPr>
          <w:rFonts w:cs="Arial"/>
        </w:rPr>
      </w:pPr>
      <w:bookmarkStart w:id="430" w:name="_Toc34289029"/>
      <w:r w:rsidRPr="00EF3E10">
        <w:rPr>
          <w:rFonts w:cs="Arial"/>
        </w:rPr>
        <w:t>luovutussääntö = ”KA” eli kansallinen su</w:t>
      </w:r>
      <w:r w:rsidRPr="00EF3E10">
        <w:rPr>
          <w:rStyle w:val="Otsikko3Char"/>
          <w:rFonts w:cs="Arial"/>
        </w:rPr>
        <w:t>o</w:t>
      </w:r>
      <w:r w:rsidRPr="00EF3E10">
        <w:rPr>
          <w:rFonts w:cs="Arial"/>
        </w:rPr>
        <w:t>stumus</w:t>
      </w:r>
      <w:bookmarkEnd w:id="430"/>
      <w:r w:rsidRPr="00EF3E10">
        <w:rPr>
          <w:rFonts w:cs="Arial"/>
        </w:rPr>
        <w:t xml:space="preserve"> </w:t>
      </w:r>
    </w:p>
    <w:p w14:paraId="7892C462" w14:textId="77777777" w:rsidR="00CD0D7D" w:rsidRPr="00352BC4" w:rsidRDefault="00CD0D7D" w:rsidP="008C4559">
      <w:pPr>
        <w:pStyle w:val="Luettelokappale"/>
        <w:numPr>
          <w:ilvl w:val="0"/>
          <w:numId w:val="10"/>
        </w:numPr>
        <w:rPr>
          <w:b/>
          <w:bCs/>
        </w:rPr>
      </w:pPr>
      <w:r w:rsidRPr="00352BC4">
        <w:t xml:space="preserve">henkilötunnukselle löytyy kansallinen suostumus </w:t>
      </w:r>
    </w:p>
    <w:p w14:paraId="3184DB30" w14:textId="77777777" w:rsidR="00CD0D7D" w:rsidRPr="00352BC4" w:rsidRDefault="00D11229" w:rsidP="008C4559">
      <w:pPr>
        <w:pStyle w:val="Luettelokappale"/>
        <w:numPr>
          <w:ilvl w:val="1"/>
          <w:numId w:val="10"/>
        </w:numPr>
        <w:rPr>
          <w:b/>
          <w:bCs/>
        </w:rPr>
      </w:pPr>
      <w:r w:rsidRPr="00352BC4">
        <w:t xml:space="preserve">jos </w:t>
      </w:r>
      <w:r w:rsidR="00CD0D7D" w:rsidRPr="00352BC4">
        <w:t xml:space="preserve">ei löydy: palautetaan kaikille parametreille </w:t>
      </w:r>
      <w:proofErr w:type="spellStart"/>
      <w:r w:rsidR="00CD0D7D" w:rsidRPr="00352BC4">
        <w:t>saaLuov</w:t>
      </w:r>
      <w:proofErr w:type="spellEnd"/>
      <w:r w:rsidR="00CD0D7D" w:rsidRPr="00352BC4">
        <w:t xml:space="preserve"> = "</w:t>
      </w:r>
      <w:proofErr w:type="spellStart"/>
      <w:r w:rsidR="00CD0D7D" w:rsidRPr="00352BC4">
        <w:t>false</w:t>
      </w:r>
      <w:proofErr w:type="spellEnd"/>
      <w:r w:rsidR="00CD0D7D" w:rsidRPr="00352BC4">
        <w:t xml:space="preserve">" ellei </w:t>
      </w:r>
      <w:r w:rsidR="006D321A" w:rsidRPr="00352BC4">
        <w:t xml:space="preserve">kyseessä ole </w:t>
      </w:r>
      <w:r w:rsidR="00CD0D7D" w:rsidRPr="00352BC4">
        <w:t xml:space="preserve">hätähaku, jolloin jatketaan käsittelyä </w:t>
      </w:r>
    </w:p>
    <w:p w14:paraId="50D99661" w14:textId="77777777" w:rsidR="00CD0D7D" w:rsidRPr="00352BC4" w:rsidRDefault="00CD0D7D" w:rsidP="007366BA">
      <w:pPr>
        <w:pStyle w:val="Luettelokappale"/>
        <w:numPr>
          <w:ilvl w:val="0"/>
          <w:numId w:val="10"/>
        </w:numPr>
      </w:pPr>
      <w:r w:rsidRPr="00352BC4">
        <w:t xml:space="preserve">tarkistetaan </w:t>
      </w:r>
      <w:r w:rsidR="007366BA" w:rsidRPr="00352BC4">
        <w:t xml:space="preserve">luovutuksen saajan </w:t>
      </w:r>
      <w:r w:rsidRPr="00352BC4">
        <w:t xml:space="preserve">hoitokontekstin palvelutapahtuma, mikäli sellainen on annettu (oletus: </w:t>
      </w:r>
      <w:r w:rsidR="00D91CF4" w:rsidRPr="00352BC4">
        <w:t xml:space="preserve">hoitokonteksti tarkistetaan </w:t>
      </w:r>
      <w:r w:rsidRPr="00352BC4">
        <w:t>alueellisesti tai muulla tavalla</w:t>
      </w:r>
      <w:r w:rsidR="00D91CF4" w:rsidRPr="00352BC4">
        <w:t xml:space="preserve">, </w:t>
      </w:r>
      <w:r w:rsidR="007366BA" w:rsidRPr="00352BC4">
        <w:t xml:space="preserve">tarkistetaan tämän palvelupyynnön yhteydessä </w:t>
      </w:r>
      <w:proofErr w:type="gramStart"/>
      <w:r w:rsidR="007366BA" w:rsidRPr="00352BC4">
        <w:t>vain</w:t>
      </w:r>
      <w:proofErr w:type="gramEnd"/>
      <w:r w:rsidR="007366BA" w:rsidRPr="00352BC4">
        <w:t xml:space="preserve"> jos palvelutapahtuma-tieto on annettu </w:t>
      </w:r>
      <w:proofErr w:type="spellStart"/>
      <w:r w:rsidR="007366BA" w:rsidRPr="00352BC4">
        <w:t>luovutuksenKontekstitiedot</w:t>
      </w:r>
      <w:proofErr w:type="spellEnd"/>
      <w:r w:rsidR="007366BA" w:rsidRPr="00352BC4">
        <w:t>-rakenteessa</w:t>
      </w:r>
      <w:r w:rsidRPr="00352BC4">
        <w:t>)</w:t>
      </w:r>
    </w:p>
    <w:p w14:paraId="466AEE31" w14:textId="77777777" w:rsidR="00D91CF4" w:rsidRPr="00352BC4" w:rsidRDefault="00D91CF4" w:rsidP="00D91CF4">
      <w:pPr>
        <w:pStyle w:val="Luettelokappale"/>
        <w:numPr>
          <w:ilvl w:val="1"/>
          <w:numId w:val="10"/>
        </w:numPr>
      </w:pPr>
      <w:r w:rsidRPr="00352BC4">
        <w:t>luovutuksen saajan hoitokontekstin palvelutapahtuma tarkistetaan samalla periaatteella kuin luovutushaussa</w:t>
      </w:r>
    </w:p>
    <w:p w14:paraId="0F40974F" w14:textId="77777777" w:rsidR="00CD0D7D" w:rsidRPr="00352BC4" w:rsidRDefault="00DF686E" w:rsidP="008C4559">
      <w:pPr>
        <w:pStyle w:val="Luettelokappale"/>
        <w:numPr>
          <w:ilvl w:val="1"/>
          <w:numId w:val="10"/>
        </w:numPr>
      </w:pPr>
      <w:r w:rsidRPr="00352BC4">
        <w:t xml:space="preserve">palvelutapahtumaa </w:t>
      </w:r>
      <w:r w:rsidR="00CD0D7D" w:rsidRPr="00352BC4">
        <w:t xml:space="preserve">ei löydy luovutusta pyytävän tahon rekisteristä hakukriteerinä käytetylle potilaalle: palautetaan kaikille parametreille </w:t>
      </w:r>
      <w:proofErr w:type="spellStart"/>
      <w:r w:rsidR="00CD0D7D" w:rsidRPr="00352BC4">
        <w:t>saaLuov</w:t>
      </w:r>
      <w:proofErr w:type="spellEnd"/>
      <w:r w:rsidR="00CD0D7D" w:rsidRPr="00352BC4">
        <w:t xml:space="preserve"> = ”</w:t>
      </w:r>
      <w:proofErr w:type="spellStart"/>
      <w:r w:rsidR="00CD0D7D" w:rsidRPr="00352BC4">
        <w:t>false</w:t>
      </w:r>
      <w:proofErr w:type="spellEnd"/>
      <w:r w:rsidR="00CD0D7D" w:rsidRPr="00352BC4">
        <w:t xml:space="preserve">” </w:t>
      </w:r>
    </w:p>
    <w:p w14:paraId="3BF96C72" w14:textId="77777777" w:rsidR="00CD0D7D" w:rsidRPr="00352BC4" w:rsidRDefault="00CD0D7D" w:rsidP="008C4559">
      <w:pPr>
        <w:pStyle w:val="Luettelokappale"/>
        <w:numPr>
          <w:ilvl w:val="1"/>
          <w:numId w:val="10"/>
        </w:numPr>
      </w:pPr>
      <w:proofErr w:type="spellStart"/>
      <w:r w:rsidRPr="00352BC4">
        <w:t>huom</w:t>
      </w:r>
      <w:proofErr w:type="spellEnd"/>
      <w:r w:rsidRPr="00352BC4">
        <w:t>! ei tällaisenaan huomioi ostopalveluna järjestäjän rekisteriin muodostettua palvelutapahtumaa</w:t>
      </w:r>
    </w:p>
    <w:p w14:paraId="6AC21479" w14:textId="77777777" w:rsidR="007366BA" w:rsidRPr="00352BC4" w:rsidRDefault="007366BA" w:rsidP="007366BA">
      <w:pPr>
        <w:pStyle w:val="Luettelokappale"/>
        <w:numPr>
          <w:ilvl w:val="1"/>
          <w:numId w:val="10"/>
        </w:numPr>
      </w:pPr>
      <w:r w:rsidRPr="00352BC4">
        <w:t>huomioidaan myös hoitosuhteen muodostumissäännöt eli aikarajaukset joiden puitteissa palvelutapahtumaa saa käyttää hoitosuhteen todentamiseen</w:t>
      </w:r>
    </w:p>
    <w:p w14:paraId="3298559A" w14:textId="77777777" w:rsidR="00CD0D7D" w:rsidRPr="00352BC4" w:rsidRDefault="00CD0D7D" w:rsidP="008C4559">
      <w:pPr>
        <w:pStyle w:val="Luettelokappale"/>
        <w:numPr>
          <w:ilvl w:val="0"/>
          <w:numId w:val="10"/>
        </w:numPr>
        <w:rPr>
          <w:b/>
          <w:bCs/>
        </w:rPr>
      </w:pPr>
      <w:r w:rsidRPr="00352BC4">
        <w:lastRenderedPageBreak/>
        <w:t>tarkistetaan palvelunantajatasoiset kiellot</w:t>
      </w:r>
    </w:p>
    <w:p w14:paraId="1918C126" w14:textId="77777777" w:rsidR="00CD0D7D" w:rsidRPr="00352BC4" w:rsidRDefault="00CD0D7D" w:rsidP="008C4559">
      <w:pPr>
        <w:pStyle w:val="Luettelokappale"/>
        <w:numPr>
          <w:ilvl w:val="1"/>
          <w:numId w:val="10"/>
        </w:numPr>
      </w:pPr>
      <w:r w:rsidRPr="00352BC4">
        <w:t xml:space="preserve">verrataan kieltoja pyyntöparametrina oleviin palvelunantajatietoihin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65B69E3A" w14:textId="77777777" w:rsidR="00CD0D7D" w:rsidRPr="00352BC4" w:rsidRDefault="00CD0D7D" w:rsidP="008C4559">
      <w:pPr>
        <w:pStyle w:val="Luettelokappale"/>
        <w:numPr>
          <w:ilvl w:val="1"/>
          <w:numId w:val="10"/>
        </w:numPr>
      </w:pPr>
      <w:r w:rsidRPr="00352BC4">
        <w:t>otetaan huomioon mahdollinen hätähaku, joka saattaa lieventää kieltojen vaikuttavuutta</w:t>
      </w:r>
    </w:p>
    <w:p w14:paraId="29E10597" w14:textId="77777777" w:rsidR="00CD0D7D" w:rsidRPr="00352BC4" w:rsidRDefault="00CD0D7D" w:rsidP="008C4559">
      <w:pPr>
        <w:pStyle w:val="Luettelokappale"/>
        <w:numPr>
          <w:ilvl w:val="0"/>
          <w:numId w:val="10"/>
        </w:numPr>
        <w:rPr>
          <w:b/>
          <w:bCs/>
        </w:rPr>
      </w:pPr>
      <w:r w:rsidRPr="00352BC4">
        <w:t>tarkistetaan rekisteritasoiset kiellot</w:t>
      </w:r>
    </w:p>
    <w:p w14:paraId="38A048A0" w14:textId="77777777" w:rsidR="00CD0D7D" w:rsidRPr="00352BC4" w:rsidRDefault="00CD0D7D" w:rsidP="008C4559">
      <w:pPr>
        <w:pStyle w:val="Luettelokappale"/>
        <w:numPr>
          <w:ilvl w:val="1"/>
          <w:numId w:val="10"/>
        </w:numPr>
      </w:pPr>
      <w:r w:rsidRPr="00352BC4">
        <w:t>mikäli haussa olevilla palvelunantajilla on rekistereitä, jotka eivät rajaudu jo palvelunantajakohtaisten kieltojen perusteella, niin</w:t>
      </w:r>
    </w:p>
    <w:p w14:paraId="780EE2A3" w14:textId="77777777" w:rsidR="00CD0D7D" w:rsidRPr="00352BC4" w:rsidRDefault="00CD0D7D" w:rsidP="008C4559">
      <w:pPr>
        <w:pStyle w:val="Luettelokappale"/>
        <w:numPr>
          <w:ilvl w:val="2"/>
          <w:numId w:val="10"/>
        </w:numPr>
      </w:pPr>
      <w:r w:rsidRPr="00352BC4">
        <w:t xml:space="preserve">verrataan kieltoja pyyntöparametrina oleviin 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6E19701D" w14:textId="77777777" w:rsidR="00CD0D7D" w:rsidRPr="00352BC4" w:rsidRDefault="00CD0D7D" w:rsidP="008C4559">
      <w:pPr>
        <w:pStyle w:val="Luettelokappale"/>
        <w:numPr>
          <w:ilvl w:val="2"/>
          <w:numId w:val="10"/>
        </w:numPr>
      </w:pPr>
      <w:r w:rsidRPr="00352BC4">
        <w:t>otetaan huomioon mahdollinen hätähaku, joka saattaa lieventää kieltojen vaikuttavuutta</w:t>
      </w:r>
    </w:p>
    <w:p w14:paraId="60EEEDC3" w14:textId="77777777" w:rsidR="00CD0D7D" w:rsidRPr="00352BC4" w:rsidRDefault="00CD0D7D" w:rsidP="008C4559">
      <w:pPr>
        <w:pStyle w:val="Luettelokappale"/>
        <w:numPr>
          <w:ilvl w:val="0"/>
          <w:numId w:val="10"/>
        </w:numPr>
        <w:rPr>
          <w:b/>
          <w:bCs/>
        </w:rPr>
      </w:pPr>
      <w:r w:rsidRPr="00352BC4">
        <w:t>tarkistetaan palvelutapahtumakohtaiset kiellot</w:t>
      </w:r>
    </w:p>
    <w:p w14:paraId="49243AF7" w14:textId="77777777" w:rsidR="00CD0D7D" w:rsidRPr="00352BC4" w:rsidRDefault="00CD0D7D" w:rsidP="008C4559">
      <w:pPr>
        <w:pStyle w:val="Luettelokappale"/>
        <w:numPr>
          <w:ilvl w:val="1"/>
          <w:numId w:val="10"/>
        </w:numPr>
      </w:pPr>
      <w:r w:rsidRPr="00352BC4">
        <w:t xml:space="preserve">mikäli haussa on palvelutapahtumia, joita ei ole rajattu mahdollisesti jo em. kielloilla pois luovutettavista, niin </w:t>
      </w:r>
    </w:p>
    <w:p w14:paraId="0DF6E981" w14:textId="77777777" w:rsidR="00CD0D7D" w:rsidRPr="00352BC4" w:rsidRDefault="00CD0D7D" w:rsidP="008C4559">
      <w:pPr>
        <w:pStyle w:val="Luettelokappale"/>
        <w:numPr>
          <w:ilvl w:val="2"/>
          <w:numId w:val="10"/>
        </w:numPr>
      </w:pPr>
      <w:r w:rsidRPr="00352BC4">
        <w:t xml:space="preserve">verrataan kieltoja pyyntöparametrina oleviin 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5468B02F" w14:textId="77777777" w:rsidR="00CD0D7D" w:rsidRPr="00352BC4" w:rsidRDefault="00CD0D7D" w:rsidP="008C4559">
      <w:pPr>
        <w:pStyle w:val="Luettelokappale"/>
        <w:numPr>
          <w:ilvl w:val="2"/>
          <w:numId w:val="10"/>
        </w:numPr>
      </w:pPr>
      <w:r w:rsidRPr="00352BC4">
        <w:t>otetaan huomioon mahdollinen hätähaku, joka saattaa lieventää kieltojen vaikuttavuutta</w:t>
      </w:r>
    </w:p>
    <w:p w14:paraId="4F3BEF5D" w14:textId="77777777" w:rsidR="00CD0D7D" w:rsidRPr="00352BC4" w:rsidRDefault="00CD0D7D" w:rsidP="008C4559">
      <w:pPr>
        <w:pStyle w:val="Luettelokappale"/>
        <w:numPr>
          <w:ilvl w:val="0"/>
          <w:numId w:val="10"/>
        </w:numPr>
      </w:pPr>
      <w:r w:rsidRPr="00352BC4">
        <w:t>palautetaan vastaus (</w:t>
      </w:r>
      <w:proofErr w:type="spellStart"/>
      <w:r w:rsidRPr="00352BC4">
        <w:t>true</w:t>
      </w:r>
      <w:proofErr w:type="spellEnd"/>
      <w:r w:rsidRPr="00352BC4">
        <w:t>/</w:t>
      </w:r>
      <w:proofErr w:type="spellStart"/>
      <w:r w:rsidRPr="00352BC4">
        <w:t>false</w:t>
      </w:r>
      <w:proofErr w:type="spellEnd"/>
      <w:r w:rsidRPr="00352BC4">
        <w:t xml:space="preserve"> per kysytty entiteetti) ja </w:t>
      </w:r>
      <w:proofErr w:type="spellStart"/>
      <w:r w:rsidRPr="00352BC4">
        <w:t>lokitetaan</w:t>
      </w:r>
      <w:proofErr w:type="spellEnd"/>
      <w:r w:rsidRPr="00352BC4">
        <w:t xml:space="preserve"> luovutuksenhallinnan tietojen luovutus pyyntö luovutuslokiin</w:t>
      </w:r>
    </w:p>
    <w:p w14:paraId="495A9907" w14:textId="77777777" w:rsidR="00891126" w:rsidRPr="00EF3E10" w:rsidRDefault="00891126" w:rsidP="00891126">
      <w:pPr>
        <w:rPr>
          <w:rFonts w:cs="Arial"/>
        </w:rPr>
      </w:pPr>
    </w:p>
    <w:p w14:paraId="33AD7E01" w14:textId="77777777" w:rsidR="00CD0D7D" w:rsidRPr="00C47E27" w:rsidRDefault="00CD0D7D" w:rsidP="003B5939">
      <w:pPr>
        <w:pStyle w:val="Otsikko1"/>
        <w:rPr>
          <w:rFonts w:cs="Arial"/>
        </w:rPr>
      </w:pPr>
      <w:bookmarkStart w:id="431" w:name="_Toc34289030"/>
      <w:r w:rsidRPr="00EF3E10">
        <w:rPr>
          <w:rFonts w:cs="Arial"/>
        </w:rPr>
        <w:lastRenderedPageBreak/>
        <w:t xml:space="preserve">Luovutustietojen kysely </w:t>
      </w:r>
      <w:r w:rsidR="00211304" w:rsidRPr="00EF3E10">
        <w:rPr>
          <w:rFonts w:cs="Arial"/>
        </w:rPr>
        <w:t xml:space="preserve">PP52 </w:t>
      </w:r>
      <w:r w:rsidRPr="00EF3E10">
        <w:rPr>
          <w:rFonts w:cs="Arial"/>
        </w:rPr>
        <w:t>(ammattihlö</w:t>
      </w:r>
      <w:r w:rsidR="00211304" w:rsidRPr="00EF3E10">
        <w:rPr>
          <w:rFonts w:cs="Arial"/>
        </w:rPr>
        <w:t>)</w:t>
      </w:r>
      <w:r w:rsidRPr="00E01EC8">
        <w:rPr>
          <w:rFonts w:cs="Arial"/>
        </w:rPr>
        <w:t xml:space="preserve"> ja</w:t>
      </w:r>
      <w:r w:rsidR="00211304" w:rsidRPr="00E01EC8">
        <w:rPr>
          <w:rFonts w:cs="Arial"/>
        </w:rPr>
        <w:t xml:space="preserve"> PP53</w:t>
      </w:r>
      <w:r w:rsidRPr="00C47E27">
        <w:rPr>
          <w:rFonts w:cs="Arial"/>
        </w:rPr>
        <w:t xml:space="preserve"> </w:t>
      </w:r>
      <w:r w:rsidR="00211304" w:rsidRPr="00C47E27">
        <w:rPr>
          <w:rFonts w:cs="Arial"/>
        </w:rPr>
        <w:t>(</w:t>
      </w:r>
      <w:r w:rsidRPr="00C47E27">
        <w:rPr>
          <w:rFonts w:cs="Arial"/>
        </w:rPr>
        <w:t>järjestelmä)</w:t>
      </w:r>
      <w:bookmarkEnd w:id="431"/>
    </w:p>
    <w:p w14:paraId="21C7CBC0" w14:textId="77777777" w:rsidR="00CD0D7D" w:rsidRPr="00B602C1" w:rsidRDefault="00CD0D7D" w:rsidP="003B5939">
      <w:pPr>
        <w:pStyle w:val="Otsikko2"/>
        <w:rPr>
          <w:rFonts w:cs="Arial"/>
        </w:rPr>
      </w:pPr>
      <w:bookmarkStart w:id="432" w:name="_Toc34289031"/>
      <w:r w:rsidRPr="00B602C1">
        <w:rPr>
          <w:rFonts w:cs="Arial"/>
        </w:rPr>
        <w:t>Liiketoimintalogiikan kuvaus (haku - vastaus)</w:t>
      </w:r>
      <w:bookmarkEnd w:id="432"/>
    </w:p>
    <w:p w14:paraId="08E040FF" w14:textId="76E53879" w:rsidR="00CD0D7D" w:rsidRPr="00547491" w:rsidRDefault="00CD0D7D" w:rsidP="00524F8E">
      <w:pPr>
        <w:pStyle w:val="Leipsisennetty"/>
        <w:rPr>
          <w:rFonts w:cs="Arial"/>
          <w:lang w:val="fi"/>
        </w:rPr>
      </w:pPr>
      <w:r w:rsidRPr="00B602C1">
        <w:rPr>
          <w:rFonts w:cs="Arial"/>
          <w:lang w:val="fi"/>
        </w:rPr>
        <w:t>Luovutustieto</w:t>
      </w:r>
      <w:r w:rsidR="00816F5B" w:rsidRPr="00B602C1">
        <w:rPr>
          <w:rFonts w:cs="Arial"/>
          <w:lang w:val="fi"/>
        </w:rPr>
        <w:t xml:space="preserve">jen </w:t>
      </w:r>
      <w:r w:rsidRPr="00B602C1">
        <w:rPr>
          <w:rFonts w:cs="Arial"/>
          <w:lang w:val="fi"/>
        </w:rPr>
        <w:t>kysely palauttaa</w:t>
      </w:r>
      <w:r w:rsidR="00816F5B" w:rsidRPr="00B602C1">
        <w:rPr>
          <w:rFonts w:cs="Arial"/>
          <w:lang w:val="fi"/>
        </w:rPr>
        <w:t xml:space="preserve"> potilastietojärjestelmälle tai erillisjärjestelmälle</w:t>
      </w:r>
      <w:r w:rsidR="001E062F" w:rsidRPr="00B602C1">
        <w:rPr>
          <w:rFonts w:cs="Arial"/>
          <w:lang w:val="fi"/>
        </w:rPr>
        <w:t xml:space="preserve"> tiedon siitä, </w:t>
      </w:r>
      <w:r w:rsidRPr="00547491">
        <w:rPr>
          <w:rFonts w:cs="Arial"/>
          <w:lang w:val="fi"/>
        </w:rPr>
        <w:t xml:space="preserve">mitkä </w:t>
      </w:r>
      <w:r w:rsidR="00DF686E" w:rsidRPr="00547491">
        <w:rPr>
          <w:rFonts w:cs="Arial"/>
          <w:lang w:val="fi"/>
        </w:rPr>
        <w:t xml:space="preserve">luovutusten hallintaan liittyvät tiedot </w:t>
      </w:r>
      <w:r w:rsidRPr="00547491">
        <w:rPr>
          <w:rFonts w:cs="Arial"/>
          <w:lang w:val="fi"/>
        </w:rPr>
        <w:t xml:space="preserve">potilas on antanut. </w:t>
      </w:r>
      <w:r w:rsidR="000E2DF9">
        <w:rPr>
          <w:rFonts w:cs="Arial"/>
          <w:lang w:val="fi"/>
        </w:rPr>
        <w:t>PP52 kyselyssä k</w:t>
      </w:r>
      <w:r w:rsidRPr="00547491">
        <w:rPr>
          <w:rFonts w:cs="Arial"/>
          <w:lang w:val="fi"/>
        </w:rPr>
        <w:t xml:space="preserve">ieltojen osalta palautetaan vain </w:t>
      </w:r>
      <w:r w:rsidR="00816F5B" w:rsidRPr="00547491">
        <w:rPr>
          <w:rFonts w:cs="Arial"/>
          <w:lang w:val="fi"/>
        </w:rPr>
        <w:t>kysyvää organisaatiota koskevat</w:t>
      </w:r>
      <w:r w:rsidRPr="00547491">
        <w:rPr>
          <w:rFonts w:cs="Arial"/>
          <w:lang w:val="fi"/>
        </w:rPr>
        <w:t xml:space="preserve"> kiellot.</w:t>
      </w:r>
      <w:r w:rsidR="000E2DF9">
        <w:rPr>
          <w:rFonts w:cs="Arial"/>
          <w:lang w:val="fi"/>
        </w:rPr>
        <w:t xml:space="preserve"> PP53 kyselyssä palautetaan kaikki kiellot.</w:t>
      </w:r>
      <w:r w:rsidRPr="00547491">
        <w:rPr>
          <w:rFonts w:cs="Arial"/>
          <w:lang w:val="fi"/>
        </w:rPr>
        <w:t xml:space="preserve"> </w:t>
      </w:r>
      <w:r w:rsidR="00816F5B" w:rsidRPr="00547491">
        <w:rPr>
          <w:rFonts w:cs="Arial"/>
          <w:lang w:val="fi"/>
        </w:rPr>
        <w:t>Luovutustietojen kysely voi olla joko ammattihenkilön tai järjestelmän tekemä kysely. Kun kysely on ammattihenkilön tekemä (</w:t>
      </w:r>
      <w:r w:rsidRPr="00547491">
        <w:rPr>
          <w:rFonts w:cs="Arial"/>
          <w:lang w:val="fi"/>
        </w:rPr>
        <w:t>PP52</w:t>
      </w:r>
      <w:r w:rsidR="00816F5B" w:rsidRPr="00547491">
        <w:rPr>
          <w:rFonts w:cs="Arial"/>
          <w:lang w:val="fi"/>
        </w:rPr>
        <w:t>)</w:t>
      </w:r>
      <w:r w:rsidRPr="00547491">
        <w:rPr>
          <w:rFonts w:cs="Arial"/>
          <w:lang w:val="fi"/>
        </w:rPr>
        <w:t xml:space="preserve"> myös lokille tallennetaan ammattihenkilön tiedot. </w:t>
      </w:r>
      <w:r w:rsidR="00816F5B" w:rsidRPr="00547491">
        <w:rPr>
          <w:rFonts w:cs="Arial"/>
          <w:lang w:val="fi"/>
        </w:rPr>
        <w:t>Kun kyseessä on järjestelmähaku (</w:t>
      </w:r>
      <w:r w:rsidRPr="00547491">
        <w:rPr>
          <w:rFonts w:cs="Arial"/>
          <w:lang w:val="fi"/>
        </w:rPr>
        <w:t>PP53</w:t>
      </w:r>
      <w:r w:rsidR="00816F5B" w:rsidRPr="00547491">
        <w:rPr>
          <w:rFonts w:cs="Arial"/>
          <w:lang w:val="fi"/>
        </w:rPr>
        <w:t>)</w:t>
      </w:r>
      <w:r w:rsidR="00E17ED0" w:rsidRPr="00547491">
        <w:rPr>
          <w:rFonts w:cs="Arial"/>
          <w:lang w:val="fi"/>
        </w:rPr>
        <w:t>,</w:t>
      </w:r>
      <w:r w:rsidRPr="00547491">
        <w:rPr>
          <w:rFonts w:cs="Arial"/>
          <w:lang w:val="fi"/>
        </w:rPr>
        <w:t xml:space="preserve"> lokille ei tallenneta ammattihenkilön tietoja. Järjestelmähakua saa käyttää vain näkymärajauksissa ja tällöin itse tahdonilmaisuja ei saa näyttää ammattihenkilölle.</w:t>
      </w:r>
    </w:p>
    <w:p w14:paraId="1E2A2B9D" w14:textId="77777777" w:rsidR="00CD0D7D" w:rsidRPr="00547491" w:rsidRDefault="00CD0D7D" w:rsidP="003B5939">
      <w:pPr>
        <w:pStyle w:val="Otsikko2"/>
        <w:rPr>
          <w:rFonts w:cs="Arial"/>
        </w:rPr>
      </w:pPr>
      <w:bookmarkStart w:id="433" w:name="_Toc34289032"/>
      <w:r w:rsidRPr="00547491">
        <w:rPr>
          <w:rFonts w:cs="Arial"/>
        </w:rPr>
        <w:t>Tietosisältö</w:t>
      </w:r>
      <w:bookmarkEnd w:id="433"/>
    </w:p>
    <w:p w14:paraId="52D7E99F" w14:textId="77777777" w:rsidR="00885E83" w:rsidRPr="00547491" w:rsidRDefault="00885E83" w:rsidP="00885E83">
      <w:pPr>
        <w:pStyle w:val="Leipsisennetty"/>
        <w:rPr>
          <w:rFonts w:cs="Arial"/>
          <w:lang w:eastAsia="en-US"/>
        </w:rPr>
      </w:pPr>
      <w:r w:rsidRPr="00547491">
        <w:rPr>
          <w:rFonts w:cs="Arial"/>
          <w:lang w:eastAsia="en-US"/>
        </w:rPr>
        <w:t>Tässä luvussa kuvataan pyyntö- ja vastaussanoman rakenne.</w:t>
      </w:r>
    </w:p>
    <w:p w14:paraId="402A4C75" w14:textId="77777777" w:rsidR="00885E83" w:rsidRPr="00547491" w:rsidRDefault="00885E83" w:rsidP="00885E83">
      <w:pPr>
        <w:pStyle w:val="Leipsisennetty"/>
        <w:rPr>
          <w:rFonts w:cs="Arial"/>
          <w:lang w:eastAsia="en-US"/>
        </w:rPr>
      </w:pPr>
      <w:r w:rsidRPr="00547491">
        <w:rPr>
          <w:rFonts w:cs="Arial"/>
          <w:lang w:eastAsia="en-US"/>
        </w:rPr>
        <w:t>Sanomaskeemat ja WSDL-rajapinnan kuvaus on julkaistu erillisinä tiedostoina tämän dokumentin rinnalla.</w:t>
      </w:r>
    </w:p>
    <w:p w14:paraId="31C3FA39" w14:textId="77777777" w:rsidR="00885E83" w:rsidRPr="00547491" w:rsidRDefault="00885E83" w:rsidP="00524F8E">
      <w:pPr>
        <w:pStyle w:val="Otsikko3"/>
        <w:rPr>
          <w:rFonts w:cs="Arial"/>
        </w:rPr>
      </w:pPr>
      <w:bookmarkStart w:id="434" w:name="_Toc34289033"/>
      <w:r w:rsidRPr="00547491">
        <w:rPr>
          <w:rFonts w:cs="Arial"/>
        </w:rPr>
        <w:lastRenderedPageBreak/>
        <w:t>Pyyntösanoman rakenne</w:t>
      </w:r>
      <w:bookmarkEnd w:id="434"/>
    </w:p>
    <w:p w14:paraId="46632EC1" w14:textId="77777777" w:rsidR="00CD0D7D" w:rsidRPr="00547491" w:rsidRDefault="00D45B05" w:rsidP="00CD0D7D">
      <w:pPr>
        <w:autoSpaceDE w:val="0"/>
        <w:autoSpaceDN w:val="0"/>
        <w:adjustRightInd w:val="0"/>
        <w:jc w:val="both"/>
        <w:rPr>
          <w:rFonts w:cs="Arial"/>
          <w:b/>
          <w:sz w:val="24"/>
          <w:lang w:val="fi"/>
        </w:rPr>
      </w:pPr>
      <w:r w:rsidRPr="00547491">
        <w:rPr>
          <w:rFonts w:cs="Arial"/>
          <w:b/>
          <w:noProof/>
          <w:sz w:val="24"/>
        </w:rPr>
        <w:drawing>
          <wp:inline distT="0" distB="0" distL="0" distR="0" wp14:anchorId="17F4D350" wp14:editId="265B6E48">
            <wp:extent cx="6115685" cy="587438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685" cy="5874385"/>
                    </a:xfrm>
                    <a:prstGeom prst="rect">
                      <a:avLst/>
                    </a:prstGeom>
                    <a:noFill/>
                    <a:ln>
                      <a:noFill/>
                    </a:ln>
                  </pic:spPr>
                </pic:pic>
              </a:graphicData>
            </a:graphic>
          </wp:inline>
        </w:drawing>
      </w:r>
    </w:p>
    <w:p w14:paraId="660577FB" w14:textId="77777777" w:rsidR="00891126" w:rsidRPr="00547491" w:rsidRDefault="00891126" w:rsidP="00CD0D7D">
      <w:pPr>
        <w:autoSpaceDE w:val="0"/>
        <w:autoSpaceDN w:val="0"/>
        <w:adjustRightInd w:val="0"/>
        <w:jc w:val="both"/>
        <w:rPr>
          <w:rFonts w:cs="Arial"/>
          <w:b/>
          <w:sz w:val="24"/>
          <w:lang w:val="fi"/>
        </w:rPr>
      </w:pPr>
    </w:p>
    <w:p w14:paraId="7AD8B82A" w14:textId="77777777" w:rsidR="00CD0D7D" w:rsidRPr="00547491" w:rsidRDefault="00CD0D7D" w:rsidP="00CD0D7D">
      <w:pPr>
        <w:autoSpaceDE w:val="0"/>
        <w:autoSpaceDN w:val="0"/>
        <w:adjustRightInd w:val="0"/>
        <w:jc w:val="both"/>
        <w:rPr>
          <w:rFonts w:cs="Arial"/>
          <w:b/>
          <w:sz w:val="24"/>
          <w:lang w:val="fi"/>
        </w:rPr>
      </w:pPr>
    </w:p>
    <w:p w14:paraId="671E173F" w14:textId="77777777" w:rsidR="00CD0D7D" w:rsidRPr="00352BC4" w:rsidRDefault="00885E83" w:rsidP="00885E83">
      <w:pPr>
        <w:pStyle w:val="Otsikko3"/>
        <w:rPr>
          <w:rFonts w:cs="Arial"/>
        </w:rPr>
      </w:pPr>
      <w:bookmarkStart w:id="435" w:name="_Toc34289034"/>
      <w:r w:rsidRPr="00352BC4">
        <w:rPr>
          <w:rFonts w:cs="Arial"/>
        </w:rPr>
        <w:lastRenderedPageBreak/>
        <w:t>Vastaussanoman rakenne</w:t>
      </w:r>
      <w:bookmarkEnd w:id="435"/>
    </w:p>
    <w:p w14:paraId="086EAC9F" w14:textId="77777777" w:rsidR="00CD0D7D" w:rsidRPr="00547491" w:rsidRDefault="00221D15" w:rsidP="00CD0D7D">
      <w:pPr>
        <w:autoSpaceDE w:val="0"/>
        <w:autoSpaceDN w:val="0"/>
        <w:adjustRightInd w:val="0"/>
        <w:jc w:val="both"/>
        <w:rPr>
          <w:rFonts w:cs="Arial"/>
          <w:b/>
          <w:sz w:val="24"/>
          <w:lang w:val="fi"/>
        </w:rPr>
      </w:pPr>
      <w:r w:rsidRPr="00547491">
        <w:rPr>
          <w:rFonts w:cs="Arial"/>
          <w:b/>
          <w:noProof/>
          <w:sz w:val="24"/>
        </w:rPr>
        <w:drawing>
          <wp:inline distT="0" distB="0" distL="0" distR="0" wp14:anchorId="1CA2838F" wp14:editId="219DB40B">
            <wp:extent cx="5420803" cy="5313872"/>
            <wp:effectExtent l="0" t="0" r="8890" b="127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1084" cy="5314147"/>
                    </a:xfrm>
                    <a:prstGeom prst="rect">
                      <a:avLst/>
                    </a:prstGeom>
                    <a:noFill/>
                    <a:ln>
                      <a:noFill/>
                    </a:ln>
                  </pic:spPr>
                </pic:pic>
              </a:graphicData>
            </a:graphic>
          </wp:inline>
        </w:drawing>
      </w:r>
    </w:p>
    <w:p w14:paraId="18E11659" w14:textId="77777777" w:rsidR="00CD0D7D" w:rsidRPr="00547491" w:rsidRDefault="00CD0D7D" w:rsidP="00CD0D7D">
      <w:pPr>
        <w:autoSpaceDE w:val="0"/>
        <w:autoSpaceDN w:val="0"/>
        <w:adjustRightInd w:val="0"/>
        <w:jc w:val="both"/>
        <w:rPr>
          <w:rFonts w:cs="Arial"/>
          <w:b/>
          <w:sz w:val="24"/>
          <w:lang w:val="fi"/>
        </w:rPr>
      </w:pPr>
    </w:p>
    <w:p w14:paraId="0E230BDB" w14:textId="77777777" w:rsidR="004E2C8C" w:rsidRPr="00352BC4" w:rsidRDefault="004674F0" w:rsidP="004E2C8C">
      <w:pPr>
        <w:pStyle w:val="Otsikko2"/>
        <w:rPr>
          <w:rFonts w:cs="Arial"/>
        </w:rPr>
      </w:pPr>
      <w:bookmarkStart w:id="436" w:name="_Toc34289035"/>
      <w:r w:rsidRPr="00352BC4">
        <w:rPr>
          <w:rFonts w:cs="Arial"/>
        </w:rPr>
        <w:t>Pääsynhallinta</w:t>
      </w:r>
      <w:bookmarkEnd w:id="436"/>
    </w:p>
    <w:p w14:paraId="718A9AE2" w14:textId="77777777" w:rsidR="004E2C8C" w:rsidRPr="00B602C1" w:rsidRDefault="004E2C8C" w:rsidP="004E2C8C">
      <w:pPr>
        <w:pStyle w:val="Leipsisennetty"/>
        <w:rPr>
          <w:rFonts w:cs="Arial"/>
          <w:lang w:eastAsia="en-US"/>
        </w:rPr>
      </w:pPr>
      <w:r w:rsidRPr="00EF3E10">
        <w:rPr>
          <w:rFonts w:cs="Arial"/>
          <w:lang w:eastAsia="en-US"/>
        </w:rPr>
        <w:t>Pääsynhallinta perustuu muun Kanta-sanomaliikenteen mukaisesti liityntäpisteeseen, Kanta-osoitteistoon</w:t>
      </w:r>
      <w:r w:rsidR="009246B6" w:rsidRPr="00EF3E10">
        <w:rPr>
          <w:rFonts w:cs="Arial"/>
          <w:lang w:eastAsia="en-US"/>
        </w:rPr>
        <w:t xml:space="preserve"> ilmoitettuihin tietoihin</w:t>
      </w:r>
      <w:r w:rsidRPr="00EF3E10">
        <w:rPr>
          <w:rFonts w:cs="Arial"/>
          <w:lang w:eastAsia="en-US"/>
        </w:rPr>
        <w:t xml:space="preserve"> sekä sanomalla välitettäviin organisaatiotietoihin. </w:t>
      </w:r>
      <w:r w:rsidR="009246B6" w:rsidRPr="00E01EC8">
        <w:rPr>
          <w:rFonts w:cs="Arial"/>
          <w:lang w:eastAsia="en-US"/>
        </w:rPr>
        <w:t>Pyyntösanomalla tiedot välitetään palvelupyynnön tiedoissa XML-elementeissä ”</w:t>
      </w:r>
      <w:proofErr w:type="spellStart"/>
      <w:r w:rsidR="009246B6" w:rsidRPr="00E01EC8">
        <w:rPr>
          <w:rFonts w:cs="Arial"/>
          <w:lang w:eastAsia="en-US"/>
        </w:rPr>
        <w:t>liittyja</w:t>
      </w:r>
      <w:proofErr w:type="spellEnd"/>
      <w:r w:rsidR="009246B6" w:rsidRPr="00E01EC8">
        <w:rPr>
          <w:rFonts w:cs="Arial"/>
          <w:lang w:eastAsia="en-US"/>
        </w:rPr>
        <w:t xml:space="preserve">” </w:t>
      </w:r>
      <w:r w:rsidR="009246B6" w:rsidRPr="00C47E27">
        <w:rPr>
          <w:rFonts w:cs="Arial"/>
        </w:rPr>
        <w:t xml:space="preserve">(organisatorinen taho, jonka nimissä kysely Kanta-palveluun tehdään) </w:t>
      </w:r>
      <w:r w:rsidR="009246B6" w:rsidRPr="00C47E27">
        <w:rPr>
          <w:rFonts w:cs="Arial"/>
          <w:lang w:eastAsia="en-US"/>
        </w:rPr>
        <w:t xml:space="preserve">sekä ”palveluntuottaja” </w:t>
      </w:r>
      <w:r w:rsidR="009246B6" w:rsidRPr="00C47E27">
        <w:rPr>
          <w:rFonts w:cs="Arial"/>
        </w:rPr>
        <w:t>(organisatorinen taho, joka tarvitsee ko. tietoa luovutusluvan päättelyyn)</w:t>
      </w:r>
      <w:r w:rsidR="009246B6" w:rsidRPr="00B602C1">
        <w:rPr>
          <w:rFonts w:cs="Arial"/>
          <w:lang w:eastAsia="en-US"/>
        </w:rPr>
        <w:t>.</w:t>
      </w:r>
    </w:p>
    <w:p w14:paraId="6D64D77F" w14:textId="77777777" w:rsidR="004E2C8C" w:rsidRPr="00B602C1" w:rsidRDefault="004E2C8C" w:rsidP="004E2C8C">
      <w:pPr>
        <w:pStyle w:val="Otsikko3"/>
        <w:rPr>
          <w:rFonts w:cs="Arial"/>
        </w:rPr>
      </w:pPr>
      <w:bookmarkStart w:id="437" w:name="_Ref9256925"/>
      <w:bookmarkStart w:id="438" w:name="_Toc34289036"/>
      <w:r w:rsidRPr="00B602C1">
        <w:rPr>
          <w:rFonts w:cs="Arial"/>
        </w:rPr>
        <w:t>Normaalitilanne</w:t>
      </w:r>
      <w:bookmarkEnd w:id="437"/>
      <w:bookmarkEnd w:id="438"/>
    </w:p>
    <w:p w14:paraId="50AC05AB" w14:textId="5E3E5FF2" w:rsidR="004E2C8C" w:rsidRPr="00547491" w:rsidRDefault="004E2C8C" w:rsidP="004E2C8C">
      <w:pPr>
        <w:pStyle w:val="Leipsisennetty"/>
        <w:rPr>
          <w:rFonts w:cs="Arial"/>
        </w:rPr>
      </w:pPr>
      <w:r w:rsidRPr="00547491">
        <w:rPr>
          <w:rFonts w:cs="Arial"/>
        </w:rPr>
        <w:t>Mikäli liittyjä on sama taho kuin palveluntuottaja</w:t>
      </w:r>
      <w:ins w:id="439" w:author="Rinne Pekka" w:date="2019-05-20T14:42:00Z">
        <w:r w:rsidR="00414B6D">
          <w:rPr>
            <w:rFonts w:cs="Arial"/>
          </w:rPr>
          <w:t>,</w:t>
        </w:r>
      </w:ins>
      <w:r w:rsidRPr="00547491">
        <w:rPr>
          <w:rFonts w:cs="Arial"/>
        </w:rPr>
        <w:t xml:space="preserve"> asetetaan sekä </w:t>
      </w:r>
      <w:proofErr w:type="spellStart"/>
      <w:r w:rsidRPr="00547491">
        <w:rPr>
          <w:rFonts w:cs="Arial"/>
        </w:rPr>
        <w:t>liittyja</w:t>
      </w:r>
      <w:proofErr w:type="spellEnd"/>
      <w:r w:rsidRPr="00547491">
        <w:rPr>
          <w:rFonts w:cs="Arial"/>
        </w:rPr>
        <w:t>-elementtiin että palveluntuottaja-elementtiin sama tieto.</w:t>
      </w:r>
      <w:ins w:id="440" w:author="Rinne Pekka" w:date="2019-05-20T14:25:00Z">
        <w:r w:rsidR="003F5FEF">
          <w:rPr>
            <w:rFonts w:cs="Arial"/>
          </w:rPr>
          <w:t xml:space="preserve"> </w:t>
        </w:r>
      </w:ins>
      <w:ins w:id="441" w:author="Rinne Pekka" w:date="2019-05-20T14:26:00Z">
        <w:r w:rsidR="003F5FEF">
          <w:rPr>
            <w:rFonts w:cs="Arial"/>
          </w:rPr>
          <w:t xml:space="preserve">PP53:n osalta </w:t>
        </w:r>
      </w:ins>
      <w:ins w:id="442" w:author="Rinne Pekka" w:date="2019-05-20T14:25:00Z">
        <w:r w:rsidR="003F5FEF">
          <w:rPr>
            <w:rFonts w:cs="Arial"/>
          </w:rPr>
          <w:t>normaalitilanteeksi luetaan myös aluejärjestelmä</w:t>
        </w:r>
      </w:ins>
      <w:ins w:id="443" w:author="Rinne Pekka" w:date="2019-05-20T14:26:00Z">
        <w:r w:rsidR="003F5FEF">
          <w:rPr>
            <w:rFonts w:cs="Arial"/>
          </w:rPr>
          <w:t>ä</w:t>
        </w:r>
      </w:ins>
      <w:ins w:id="444" w:author="Rinne Pekka" w:date="2019-05-20T14:25:00Z">
        <w:r w:rsidR="003F5FEF">
          <w:rPr>
            <w:rFonts w:cs="Arial"/>
          </w:rPr>
          <w:t>/yhteisrekisteri</w:t>
        </w:r>
      </w:ins>
      <w:ins w:id="445" w:author="Rinne Pekka" w:date="2019-05-20T14:26:00Z">
        <w:r w:rsidR="003F5FEF">
          <w:rPr>
            <w:rFonts w:cs="Arial"/>
          </w:rPr>
          <w:t xml:space="preserve">ä varten </w:t>
        </w:r>
      </w:ins>
      <w:ins w:id="446" w:author="Rinne Pekka" w:date="2019-05-20T14:27:00Z">
        <w:r w:rsidR="003F5FEF">
          <w:rPr>
            <w:rFonts w:cs="Arial"/>
          </w:rPr>
          <w:t>luovutusten hallintaan</w:t>
        </w:r>
      </w:ins>
      <w:ins w:id="447" w:author="Rinne Pekka" w:date="2019-05-20T14:34:00Z">
        <w:r w:rsidR="003F5FEF">
          <w:rPr>
            <w:rFonts w:cs="Arial"/>
          </w:rPr>
          <w:t xml:space="preserve"> liittyvien tietojen</w:t>
        </w:r>
      </w:ins>
      <w:ins w:id="448" w:author="Rinne Pekka" w:date="2019-05-20T14:43:00Z">
        <w:r w:rsidR="00414B6D">
          <w:rPr>
            <w:rFonts w:cs="Arial"/>
          </w:rPr>
          <w:t xml:space="preserve"> hakeminen</w:t>
        </w:r>
      </w:ins>
      <w:ins w:id="449" w:author="Rinne Pekka" w:date="2019-05-20T14:27:00Z">
        <w:r w:rsidR="003F5FEF">
          <w:rPr>
            <w:rFonts w:cs="Arial"/>
          </w:rPr>
          <w:t xml:space="preserve">. Tällä vältetään esimerkiksi tilanne, ettei jokaisen </w:t>
        </w:r>
      </w:ins>
      <w:ins w:id="450" w:author="Rinne Pekka" w:date="2019-05-20T14:34:00Z">
        <w:r w:rsidR="003F5FEF">
          <w:rPr>
            <w:rFonts w:cs="Arial"/>
          </w:rPr>
          <w:lastRenderedPageBreak/>
          <w:t xml:space="preserve">aluejärjestelmään </w:t>
        </w:r>
      </w:ins>
      <w:ins w:id="451" w:author="Rinne Pekka" w:date="2019-05-20T14:35:00Z">
        <w:r w:rsidR="003F5FEF">
          <w:rPr>
            <w:rFonts w:cs="Arial"/>
          </w:rPr>
          <w:t xml:space="preserve">liittyneen </w:t>
        </w:r>
      </w:ins>
      <w:ins w:id="452" w:author="Rinne Pekka" w:date="2019-05-20T14:27:00Z">
        <w:r w:rsidR="003F5FEF">
          <w:rPr>
            <w:rFonts w:cs="Arial"/>
          </w:rPr>
          <w:t xml:space="preserve">organisaation tarvitse hakea samoja tietoja </w:t>
        </w:r>
      </w:ins>
      <w:ins w:id="453" w:author="Rinne Pekka" w:date="2019-05-20T14:28:00Z">
        <w:r w:rsidR="003F5FEF">
          <w:rPr>
            <w:rFonts w:cs="Arial"/>
          </w:rPr>
          <w:t>erikseen</w:t>
        </w:r>
      </w:ins>
      <w:ins w:id="454" w:author="Rinne Pekka" w:date="2019-05-20T14:36:00Z">
        <w:r w:rsidR="003F5FEF">
          <w:rPr>
            <w:rFonts w:cs="Arial"/>
          </w:rPr>
          <w:t xml:space="preserve"> näkymärajauksia varten</w:t>
        </w:r>
      </w:ins>
      <w:ins w:id="455" w:author="Rinne Pekka" w:date="2019-05-20T14:28:00Z">
        <w:r w:rsidR="003F5FEF">
          <w:rPr>
            <w:rFonts w:cs="Arial"/>
          </w:rPr>
          <w:t xml:space="preserve">. </w:t>
        </w:r>
      </w:ins>
      <w:ins w:id="456" w:author="Rinne Pekka" w:date="2019-05-20T14:35:00Z">
        <w:r w:rsidR="003F5FEF">
          <w:rPr>
            <w:rFonts w:cs="Arial"/>
          </w:rPr>
          <w:t xml:space="preserve">Tällöin liittyjänä sekä palvelutuottajana on aluejärjestelmästä vastaava organisatorinen taho. </w:t>
        </w:r>
      </w:ins>
      <w:ins w:id="457" w:author="Rinne Pekka" w:date="2019-05-20T14:36:00Z">
        <w:r w:rsidR="003F5FEF">
          <w:rPr>
            <w:rFonts w:cs="Arial"/>
          </w:rPr>
          <w:t>T</w:t>
        </w:r>
      </w:ins>
      <w:ins w:id="458" w:author="Rinne Pekka" w:date="2019-05-20T14:35:00Z">
        <w:r w:rsidR="003F5FEF">
          <w:rPr>
            <w:rFonts w:cs="Arial"/>
          </w:rPr>
          <w:t>ässä yhteydessä on</w:t>
        </w:r>
      </w:ins>
      <w:ins w:id="459" w:author="Rinne Pekka" w:date="2019-05-20T14:36:00Z">
        <w:r w:rsidR="003F5FEF">
          <w:rPr>
            <w:rFonts w:cs="Arial"/>
          </w:rPr>
          <w:t xml:space="preserve"> huomattava, että </w:t>
        </w:r>
        <w:r w:rsidR="00D60A61">
          <w:rPr>
            <w:rFonts w:cs="Arial"/>
          </w:rPr>
          <w:t>Kanta</w:t>
        </w:r>
      </w:ins>
      <w:ins w:id="460" w:author="Tuomainen Mika" w:date="2020-02-05T10:58:00Z">
        <w:r w:rsidR="0081759F">
          <w:rPr>
            <w:rFonts w:cs="Arial"/>
          </w:rPr>
          <w:t>-palveluje</w:t>
        </w:r>
      </w:ins>
      <w:ins w:id="461" w:author="Rinne Pekka" w:date="2019-05-20T14:36:00Z">
        <w:r w:rsidR="00D60A61">
          <w:rPr>
            <w:rFonts w:cs="Arial"/>
          </w:rPr>
          <w:t xml:space="preserve">n luovutuslokin näkökulmasta tietojen saaja on </w:t>
        </w:r>
      </w:ins>
      <w:ins w:id="462" w:author="Rinne Pekka" w:date="2019-05-20T14:38:00Z">
        <w:r w:rsidR="00D60A61">
          <w:rPr>
            <w:rFonts w:cs="Arial"/>
          </w:rPr>
          <w:t xml:space="preserve">aina </w:t>
        </w:r>
      </w:ins>
      <w:ins w:id="463" w:author="Rinne Pekka" w:date="2019-05-20T14:36:00Z">
        <w:r w:rsidR="00D60A61">
          <w:rPr>
            <w:rFonts w:cs="Arial"/>
          </w:rPr>
          <w:t>kyseinen aluejärjestelmästä vastaava taho</w:t>
        </w:r>
      </w:ins>
      <w:ins w:id="464" w:author="Rinne Pekka" w:date="2019-05-20T14:38:00Z">
        <w:r w:rsidR="00D60A61">
          <w:rPr>
            <w:rFonts w:cs="Arial"/>
          </w:rPr>
          <w:t xml:space="preserve">. </w:t>
        </w:r>
      </w:ins>
      <w:ins w:id="465" w:author="Rinne Pekka" w:date="2019-05-20T14:41:00Z">
        <w:r w:rsidR="00D60A61">
          <w:rPr>
            <w:rFonts w:cs="Arial"/>
          </w:rPr>
          <w:t>Täten k</w:t>
        </w:r>
      </w:ins>
      <w:ins w:id="466" w:author="Rinne Pekka" w:date="2019-05-20T14:40:00Z">
        <w:r w:rsidR="00D60A61">
          <w:rPr>
            <w:rFonts w:cs="Arial"/>
          </w:rPr>
          <w:t xml:space="preserve">yseinen organisatorinen taho on </w:t>
        </w:r>
      </w:ins>
      <w:ins w:id="467" w:author="Rinne Pekka" w:date="2019-05-20T14:41:00Z">
        <w:r w:rsidR="00D60A61">
          <w:rPr>
            <w:rFonts w:cs="Arial"/>
          </w:rPr>
          <w:t xml:space="preserve">itse </w:t>
        </w:r>
      </w:ins>
      <w:ins w:id="468" w:author="Rinne Pekka" w:date="2019-05-20T14:40:00Z">
        <w:r w:rsidR="00D60A61">
          <w:rPr>
            <w:rFonts w:cs="Arial"/>
          </w:rPr>
          <w:t xml:space="preserve">vastuussa </w:t>
        </w:r>
      </w:ins>
      <w:proofErr w:type="spellStart"/>
      <w:ins w:id="469" w:author="Rinne Pekka" w:date="2019-05-20T14:41:00Z">
        <w:r w:rsidR="00D60A61">
          <w:rPr>
            <w:rFonts w:cs="Arial"/>
          </w:rPr>
          <w:t>lokituksesta</w:t>
        </w:r>
      </w:ins>
      <w:proofErr w:type="spellEnd"/>
      <w:ins w:id="470" w:author="Rinne Pekka" w:date="2019-05-20T14:40:00Z">
        <w:r w:rsidR="00D60A61">
          <w:rPr>
            <w:rFonts w:cs="Arial"/>
          </w:rPr>
          <w:t>, miten luovutusten hallintaan saatuja tietoja on aluejärjestelmässä käytetty</w:t>
        </w:r>
      </w:ins>
      <w:ins w:id="471" w:author="Rinne Pekka" w:date="2019-05-20T14:41:00Z">
        <w:r w:rsidR="00D60A61">
          <w:rPr>
            <w:rFonts w:cs="Arial"/>
          </w:rPr>
          <w:t>.</w:t>
        </w:r>
      </w:ins>
    </w:p>
    <w:p w14:paraId="72624590" w14:textId="77777777" w:rsidR="004E2C8C" w:rsidRPr="00547491" w:rsidRDefault="004E2C8C" w:rsidP="004E2C8C">
      <w:pPr>
        <w:pStyle w:val="Otsikko3"/>
        <w:rPr>
          <w:rFonts w:cs="Arial"/>
        </w:rPr>
      </w:pPr>
      <w:bookmarkStart w:id="472" w:name="_Toc34289037"/>
      <w:r w:rsidRPr="00547491">
        <w:rPr>
          <w:rFonts w:cs="Arial"/>
        </w:rPr>
        <w:t>Pysyvä osoitteistokytkentä</w:t>
      </w:r>
      <w:bookmarkEnd w:id="472"/>
    </w:p>
    <w:p w14:paraId="3F139A5A" w14:textId="77777777" w:rsidR="009246B6" w:rsidRPr="00547491" w:rsidRDefault="004E2C8C" w:rsidP="004E2C8C">
      <w:pPr>
        <w:pStyle w:val="Leipsisennetty"/>
        <w:rPr>
          <w:rFonts w:cs="Arial"/>
        </w:rPr>
      </w:pPr>
      <w:r w:rsidRPr="00547491">
        <w:rPr>
          <w:rFonts w:cs="Arial"/>
        </w:rPr>
        <w:t xml:space="preserve">Erillisjärjestelmän edustaessa eri organisaatiota kuin liittyjätaho sen oikeus toimia Kanta-pääsynhallinnan näkökulmasta liittyjän nimissä edellyttää ydinjärjestelmästä (=palvelutapahtumasta) vastaavan ja erillisjärjestelmästä (=esimerkiksi laboratoriotutkimuksista) vastaavan organisaation keskinäistä sopimusta "pysyvästä" osoitteistokytkennästä tai ostopalveluvaltuutusta. </w:t>
      </w:r>
      <w:r w:rsidR="009246B6" w:rsidRPr="00547491">
        <w:rPr>
          <w:rFonts w:cs="Arial"/>
        </w:rPr>
        <w:t>Osoitteistokytkentään pohjautuva malli lienee</w:t>
      </w:r>
      <w:r w:rsidRPr="00547491">
        <w:rPr>
          <w:rFonts w:cs="Arial"/>
        </w:rPr>
        <w:t xml:space="preserve"> tyypillisempi tapaus erillisjärjestelmäliitoksissa. </w:t>
      </w:r>
    </w:p>
    <w:p w14:paraId="6E153E0B" w14:textId="746FC1F6" w:rsidR="004E2C8C" w:rsidRPr="00547491" w:rsidRDefault="004E2C8C" w:rsidP="004E2C8C">
      <w:pPr>
        <w:pStyle w:val="Leipsisennetty"/>
        <w:rPr>
          <w:rFonts w:cs="Arial"/>
        </w:rPr>
      </w:pPr>
      <w:r w:rsidRPr="00547491">
        <w:rPr>
          <w:rFonts w:cs="Arial"/>
        </w:rPr>
        <w:t>Tieto pysyvästä osoitteistokytkennästä liittyjän ja palveluntuottajan välillä tallennetaan Kanta-osoitteistoon. Palvelupyyntöön käytettävä palveluntuottajan (erillisjärjestelmästä vastaava organisaatio) liityntäpiste kytketään Kanta-osoitteistossa liittyjään (ydinjärjestelmästä vastaava organisaatio) ja kysely tehdään liittyjän nimissä. Vastaavalla tavalla voidaan ajatella, että kytkennässä liittyjän liityntäpiste annetaan palveluntuottajan käyttöön. Oleellista on, että liityntäpiste – liittyjä –suhde on palveluntuottajan yksilöivä jolloin 1) käyttöoikeudet tälle kombinaatiolle voidaan määritellä liittyjän toimesta palveluntuottajakohtaisesti ja 2) tähän palveluntuottajaan liittyvä liikenne on eroteltavissa liittyjän omasta Kanta-liikenteestä.</w:t>
      </w:r>
      <w:r w:rsidR="008D3628" w:rsidRPr="00547491">
        <w:rPr>
          <w:rFonts w:cs="Arial"/>
        </w:rPr>
        <w:t xml:space="preserve"> Tässä mallissa </w:t>
      </w:r>
      <w:proofErr w:type="spellStart"/>
      <w:r w:rsidR="008D3628" w:rsidRPr="00547491">
        <w:rPr>
          <w:rFonts w:cs="Arial"/>
        </w:rPr>
        <w:t>liittyja</w:t>
      </w:r>
      <w:proofErr w:type="spellEnd"/>
      <w:r w:rsidR="008D3628" w:rsidRPr="00547491">
        <w:rPr>
          <w:rFonts w:cs="Arial"/>
        </w:rPr>
        <w:t>-elementtiin asetetaan aina se taho, joka on ilmoitettu Kanta-liittyjäksi ja palveluntuottaja-elementtiin asetetaan aina se taho, joka käyttää tietoa palvelutapahtuman toteuttamiseksi.</w:t>
      </w:r>
      <w:ins w:id="473" w:author="Pakari Arja" w:date="2020-02-12T11:17:00Z">
        <w:r w:rsidR="00F95AA7">
          <w:rPr>
            <w:rFonts w:cs="Arial"/>
          </w:rPr>
          <w:t xml:space="preserve"> Rekisterinpitäjäksi asetetaan palvelunjärjestäjän eli Kanta-liittyjäksi ilmoitetun organisaation rekisterinpitäjätieto.</w:t>
        </w:r>
      </w:ins>
    </w:p>
    <w:p w14:paraId="3FFA138C" w14:textId="77777777" w:rsidR="004E2C8C" w:rsidRPr="00547491" w:rsidRDefault="004E2C8C" w:rsidP="004E2C8C">
      <w:pPr>
        <w:pStyle w:val="Leipsisennetty"/>
        <w:rPr>
          <w:rFonts w:cs="Arial"/>
        </w:rPr>
      </w:pPr>
      <w:r w:rsidRPr="00547491">
        <w:rPr>
          <w:rFonts w:cs="Arial"/>
        </w:rPr>
        <w:t xml:space="preserve">Ostopalveluvaltuutus toimii vastaavalla tavalla kuin muissakin Kanta-palveluissa eli ostopalveluvaltuutuksella voidaan antaa palveluntuottajalle rajattu oikeus toimia palvelunjärjestäjän roolissa Kanta-palveluun päin. </w:t>
      </w:r>
    </w:p>
    <w:p w14:paraId="77CCBCE5" w14:textId="77777777" w:rsidR="004E2C8C" w:rsidRPr="00547491" w:rsidRDefault="004E2C8C" w:rsidP="004E2C8C">
      <w:pPr>
        <w:pStyle w:val="Otsikko3"/>
        <w:rPr>
          <w:rFonts w:cs="Arial"/>
        </w:rPr>
      </w:pPr>
      <w:bookmarkStart w:id="474" w:name="_Toc34289038"/>
      <w:r w:rsidRPr="00547491">
        <w:rPr>
          <w:rFonts w:cs="Arial"/>
        </w:rPr>
        <w:t>Ammattihenkilön ilmoittaminen</w:t>
      </w:r>
      <w:bookmarkEnd w:id="474"/>
    </w:p>
    <w:p w14:paraId="047791A2" w14:textId="77777777" w:rsidR="00F45217" w:rsidRPr="00547491" w:rsidRDefault="00F45217" w:rsidP="00D45B05">
      <w:pPr>
        <w:pStyle w:val="Leipsisennetty"/>
        <w:rPr>
          <w:rFonts w:cs="Arial"/>
        </w:rPr>
      </w:pPr>
      <w:r w:rsidRPr="00547491">
        <w:rPr>
          <w:rFonts w:cs="Arial"/>
        </w:rPr>
        <w:t xml:space="preserve">PP52 vaatii lisäksi ammattihenkilön tunnisteen ilmoittamista palvelupyynnön yhteydessä. </w:t>
      </w:r>
    </w:p>
    <w:p w14:paraId="7A1AB1D0" w14:textId="77777777" w:rsidR="00CD0D7D" w:rsidRPr="00547491" w:rsidRDefault="00CD0D7D" w:rsidP="003B5939">
      <w:pPr>
        <w:pStyle w:val="Otsikko2"/>
        <w:rPr>
          <w:rFonts w:cs="Arial"/>
        </w:rPr>
      </w:pPr>
      <w:bookmarkStart w:id="475" w:name="_Toc34289039"/>
      <w:r w:rsidRPr="00547491">
        <w:rPr>
          <w:rFonts w:cs="Arial"/>
        </w:rPr>
        <w:t>Käsittelysäännöt</w:t>
      </w:r>
      <w:bookmarkEnd w:id="475"/>
    </w:p>
    <w:p w14:paraId="6D248114" w14:textId="77777777" w:rsidR="00CD0D7D" w:rsidRPr="00352BC4" w:rsidRDefault="00CD0D7D" w:rsidP="008C4559">
      <w:pPr>
        <w:pStyle w:val="Luettelokappale"/>
        <w:numPr>
          <w:ilvl w:val="0"/>
          <w:numId w:val="12"/>
        </w:numPr>
      </w:pPr>
      <w:r w:rsidRPr="00352BC4">
        <w:t xml:space="preserve">palautetaan hakukriteerinä käytetyn potilaan </w:t>
      </w:r>
      <w:r w:rsidR="00DF686E" w:rsidRPr="00352BC4">
        <w:t>luovutusten hallintaan liittyvät tiedot</w:t>
      </w:r>
    </w:p>
    <w:p w14:paraId="2C78DAAC" w14:textId="77777777" w:rsidR="00CD0D7D" w:rsidRPr="00352BC4" w:rsidRDefault="00CD0D7D" w:rsidP="008C4559">
      <w:pPr>
        <w:pStyle w:val="Luettelokappale"/>
        <w:numPr>
          <w:ilvl w:val="1"/>
          <w:numId w:val="12"/>
        </w:numPr>
        <w:rPr>
          <w:b/>
        </w:rPr>
      </w:pPr>
      <w:r w:rsidRPr="00352BC4">
        <w:t>informoinnit</w:t>
      </w:r>
    </w:p>
    <w:p w14:paraId="3369BC72" w14:textId="77777777" w:rsidR="00CD0D7D" w:rsidRPr="00352BC4" w:rsidRDefault="00CD0D7D" w:rsidP="008C4559">
      <w:pPr>
        <w:pStyle w:val="Luettelokappale"/>
        <w:numPr>
          <w:ilvl w:val="1"/>
          <w:numId w:val="12"/>
        </w:numPr>
        <w:rPr>
          <w:b/>
        </w:rPr>
      </w:pPr>
      <w:r w:rsidRPr="00352BC4">
        <w:t>suostumukset</w:t>
      </w:r>
    </w:p>
    <w:p w14:paraId="7A6F3196" w14:textId="77777777" w:rsidR="00CD0D7D" w:rsidRPr="00352BC4" w:rsidRDefault="00CD0D7D" w:rsidP="008C4559">
      <w:pPr>
        <w:pStyle w:val="Luettelokappale"/>
        <w:numPr>
          <w:ilvl w:val="1"/>
          <w:numId w:val="12"/>
        </w:numPr>
        <w:rPr>
          <w:b/>
        </w:rPr>
      </w:pPr>
      <w:r w:rsidRPr="00352BC4">
        <w:lastRenderedPageBreak/>
        <w:t>tieto hätähaun kieltojen ohituksesta</w:t>
      </w:r>
    </w:p>
    <w:p w14:paraId="475B17C4" w14:textId="23029DF9" w:rsidR="008D66A3" w:rsidRPr="00F41539" w:rsidRDefault="008D66A3" w:rsidP="008C4559">
      <w:pPr>
        <w:pStyle w:val="Luettelokappale"/>
        <w:numPr>
          <w:ilvl w:val="1"/>
          <w:numId w:val="12"/>
        </w:numPr>
        <w:rPr>
          <w:b/>
        </w:rPr>
      </w:pPr>
      <w:r>
        <w:t xml:space="preserve">voimassa olevat </w:t>
      </w:r>
      <w:r w:rsidR="00CD0D7D" w:rsidRPr="00352BC4">
        <w:t xml:space="preserve">kiellot </w:t>
      </w:r>
    </w:p>
    <w:p w14:paraId="16CE2EF9" w14:textId="4EE49486" w:rsidR="00CD0D7D" w:rsidRPr="004405E2" w:rsidRDefault="00CD0D7D" w:rsidP="004405E2">
      <w:pPr>
        <w:pStyle w:val="Luettelokappale"/>
        <w:numPr>
          <w:ilvl w:val="2"/>
          <w:numId w:val="12"/>
        </w:numPr>
        <w:rPr>
          <w:b/>
        </w:rPr>
      </w:pPr>
      <w:r w:rsidRPr="00352BC4">
        <w:t>kyseisen palvelunantajaan, palvelunantajan rekistereihin tai palvelutapahtumiin kohdistuen</w:t>
      </w:r>
      <w:r w:rsidR="008D66A3">
        <w:t xml:space="preserve"> (PP52)</w:t>
      </w:r>
    </w:p>
    <w:p w14:paraId="3222AAE1" w14:textId="2B5D39FA" w:rsidR="008D66A3" w:rsidRPr="004405E2" w:rsidRDefault="008D66A3" w:rsidP="004405E2">
      <w:pPr>
        <w:pStyle w:val="Luettelokappale"/>
        <w:numPr>
          <w:ilvl w:val="2"/>
          <w:numId w:val="12"/>
        </w:numPr>
      </w:pPr>
      <w:r w:rsidRPr="004405E2">
        <w:t>kaikkiin palvelunantajiin, palvelunantajien rekistereihin tai palvelutapahtumiin kohdistuen (PP53)</w:t>
      </w:r>
    </w:p>
    <w:p w14:paraId="7EECB416" w14:textId="77777777" w:rsidR="00CD0D7D" w:rsidRPr="00352BC4" w:rsidRDefault="00CD0D7D" w:rsidP="008C4559">
      <w:pPr>
        <w:pStyle w:val="Luettelokappale"/>
        <w:numPr>
          <w:ilvl w:val="0"/>
          <w:numId w:val="12"/>
        </w:numPr>
      </w:pPr>
      <w:r w:rsidRPr="00352BC4">
        <w:t xml:space="preserve">palautetaan vastaus ja </w:t>
      </w:r>
      <w:proofErr w:type="spellStart"/>
      <w:r w:rsidRPr="00352BC4">
        <w:t>lokitetaan</w:t>
      </w:r>
      <w:proofErr w:type="spellEnd"/>
      <w:r w:rsidRPr="00352BC4">
        <w:t xml:space="preserve"> kysely luovutuslokiin PP52 ja PP53 sääntöjen mukaisesti</w:t>
      </w:r>
    </w:p>
    <w:p w14:paraId="59C5A195" w14:textId="77777777" w:rsidR="00CD0D7D" w:rsidRPr="00547491" w:rsidRDefault="00CD0D7D" w:rsidP="00CD0D7D">
      <w:pPr>
        <w:autoSpaceDE w:val="0"/>
        <w:autoSpaceDN w:val="0"/>
        <w:adjustRightInd w:val="0"/>
        <w:jc w:val="both"/>
        <w:rPr>
          <w:rFonts w:cs="Arial"/>
          <w:bCs/>
          <w:lang w:val="fi"/>
        </w:rPr>
      </w:pPr>
    </w:p>
    <w:p w14:paraId="0DD4B90F" w14:textId="77777777" w:rsidR="00CD0D7D" w:rsidRPr="00C47E27" w:rsidRDefault="00CD0D7D" w:rsidP="003B5939">
      <w:pPr>
        <w:pStyle w:val="Otsikko1"/>
        <w:rPr>
          <w:rFonts w:cs="Arial"/>
        </w:rPr>
      </w:pPr>
      <w:bookmarkStart w:id="476" w:name="_Toc34289040"/>
      <w:r w:rsidRPr="00352BC4">
        <w:rPr>
          <w:rFonts w:cs="Arial"/>
        </w:rPr>
        <w:lastRenderedPageBreak/>
        <w:t>Aktiivi</w:t>
      </w:r>
      <w:r w:rsidRPr="00267DE3">
        <w:rPr>
          <w:rFonts w:cs="Arial"/>
        </w:rPr>
        <w:t>sten</w:t>
      </w:r>
      <w:r w:rsidRPr="005B6326">
        <w:rPr>
          <w:rFonts w:cs="Arial"/>
        </w:rPr>
        <w:t xml:space="preserve"> palvelutapahtumien hakupyyntö PP54 </w:t>
      </w:r>
      <w:r w:rsidR="00211304" w:rsidRPr="005B6326">
        <w:rPr>
          <w:rFonts w:cs="Arial"/>
        </w:rPr>
        <w:t>(</w:t>
      </w:r>
      <w:r w:rsidRPr="00EF3E10">
        <w:rPr>
          <w:rFonts w:cs="Arial"/>
        </w:rPr>
        <w:t>oma käyttö</w:t>
      </w:r>
      <w:r w:rsidR="00211304" w:rsidRPr="00EF3E10">
        <w:rPr>
          <w:rFonts w:cs="Arial"/>
        </w:rPr>
        <w:t xml:space="preserve">) ja </w:t>
      </w:r>
      <w:r w:rsidRPr="00EF3E10">
        <w:rPr>
          <w:rFonts w:cs="Arial"/>
        </w:rPr>
        <w:t xml:space="preserve">PP55 </w:t>
      </w:r>
      <w:r w:rsidR="00211304" w:rsidRPr="00E01EC8">
        <w:rPr>
          <w:rFonts w:cs="Arial"/>
        </w:rPr>
        <w:t>(</w:t>
      </w:r>
      <w:r w:rsidRPr="00E01EC8">
        <w:rPr>
          <w:rFonts w:cs="Arial"/>
        </w:rPr>
        <w:t>luovutus)</w:t>
      </w:r>
      <w:bookmarkEnd w:id="476"/>
    </w:p>
    <w:p w14:paraId="34CC2574" w14:textId="7FB6CA29" w:rsidR="007628FB" w:rsidRDefault="007628FB" w:rsidP="007628FB">
      <w:pPr>
        <w:pStyle w:val="Leipsisennetty"/>
        <w:rPr>
          <w:ins w:id="477" w:author="Tuomainen Mika" w:date="2020-02-04T20:26:00Z"/>
          <w:rFonts w:cs="Arial"/>
        </w:rPr>
      </w:pPr>
      <w:r w:rsidRPr="00B602C1">
        <w:rPr>
          <w:rFonts w:cs="Arial"/>
          <w:lang w:val="fi"/>
        </w:rPr>
        <w:t>Huom. tässä luvussa kuvattavat palvelupyynnöt PP54 ja PP55 noudattavat olemassa olevien Kanta-rajapintojen mukaista HL7 V3 –sanomaliikenneprotokollaa sekä</w:t>
      </w:r>
      <w:r w:rsidRPr="00B602C1">
        <w:rPr>
          <w:rFonts w:cs="Arial"/>
        </w:rPr>
        <w:t xml:space="preserve"> HL7 V3 </w:t>
      </w:r>
      <w:proofErr w:type="spellStart"/>
      <w:r w:rsidRPr="00B602C1">
        <w:rPr>
          <w:rFonts w:cs="Arial"/>
        </w:rPr>
        <w:t>Medical</w:t>
      </w:r>
      <w:proofErr w:type="spellEnd"/>
      <w:r w:rsidRPr="00B602C1">
        <w:rPr>
          <w:rFonts w:cs="Arial"/>
        </w:rPr>
        <w:t xml:space="preserve"> Records –rajapintatoteutusta</w:t>
      </w:r>
      <w:ins w:id="478" w:author="Tuomainen Mika" w:date="2020-02-04T20:26:00Z">
        <w:r w:rsidR="00AC696D">
          <w:rPr>
            <w:rFonts w:cs="Arial"/>
          </w:rPr>
          <w:t>.</w:t>
        </w:r>
      </w:ins>
    </w:p>
    <w:p w14:paraId="17DEDD70" w14:textId="11FB8748" w:rsidR="00D67480" w:rsidRPr="002B3E08" w:rsidRDefault="00AC696D" w:rsidP="00961501">
      <w:pPr>
        <w:pStyle w:val="Kommentinteksti"/>
        <w:ind w:left="1304"/>
        <w:rPr>
          <w:ins w:id="479" w:author="Pakari Arja" w:date="2020-02-18T16:51:00Z"/>
          <w:rFonts w:ascii="Arial" w:hAnsi="Arial" w:cs="Arial"/>
          <w:sz w:val="22"/>
          <w:szCs w:val="22"/>
        </w:rPr>
      </w:pPr>
      <w:ins w:id="480" w:author="Tuomainen Mika" w:date="2020-02-04T20:26:00Z">
        <w:r w:rsidRPr="00961501">
          <w:rPr>
            <w:rFonts w:ascii="Arial" w:hAnsi="Arial" w:cs="Arial"/>
            <w:sz w:val="22"/>
            <w:szCs w:val="22"/>
          </w:rPr>
          <w:t xml:space="preserve">Huom. </w:t>
        </w:r>
      </w:ins>
      <w:ins w:id="481" w:author="Tuomainen Mika" w:date="2020-02-04T20:27:00Z">
        <w:r w:rsidRPr="00961501">
          <w:rPr>
            <w:rFonts w:ascii="Arial" w:hAnsi="Arial" w:cs="Arial"/>
            <w:sz w:val="22"/>
            <w:szCs w:val="22"/>
          </w:rPr>
          <w:t xml:space="preserve">Aktiivisella palvelutapahtumalla tarkoitetaan palvelupyynnöissä PP54 ja PP55 palvelutapahtumaa, johon voidaan liittää hoitoasiakirjoja. Näin kaikki palautuvat palvelutapahtumat eivät välttämättä ole </w:t>
        </w:r>
      </w:ins>
      <w:ins w:id="482" w:author="Tuomainen Mika" w:date="2020-02-04T20:28:00Z">
        <w:r w:rsidRPr="00961501">
          <w:rPr>
            <w:rFonts w:ascii="Arial" w:hAnsi="Arial" w:cs="Arial"/>
            <w:sz w:val="22"/>
            <w:szCs w:val="22"/>
          </w:rPr>
          <w:t>voimassa olevia palvelutapahtumia</w:t>
        </w:r>
      </w:ins>
      <w:ins w:id="483" w:author="Pakari Arja" w:date="2020-02-18T16:51:00Z">
        <w:r w:rsidR="00D67480" w:rsidRPr="00961501">
          <w:rPr>
            <w:rFonts w:ascii="Arial" w:hAnsi="Arial" w:cs="Arial"/>
            <w:sz w:val="22"/>
            <w:szCs w:val="22"/>
          </w:rPr>
          <w:t xml:space="preserve">. </w:t>
        </w:r>
      </w:ins>
      <w:ins w:id="484" w:author="Tuomainen Mika" w:date="2020-02-04T20:28:00Z">
        <w:del w:id="485" w:author="Pakari Arja" w:date="2020-02-18T16:51:00Z">
          <w:r w:rsidRPr="00961501" w:rsidDel="00D67480">
            <w:rPr>
              <w:rFonts w:ascii="Arial" w:hAnsi="Arial" w:cs="Arial"/>
              <w:sz w:val="22"/>
              <w:szCs w:val="22"/>
            </w:rPr>
            <w:delText xml:space="preserve"> eli niitä ei voi näin käyttää hakuntilanteessa hoitosuhteen todentamiseen.</w:delText>
          </w:r>
        </w:del>
      </w:ins>
      <w:ins w:id="486" w:author="Pakari Arja" w:date="2020-02-18T16:51:00Z">
        <w:r w:rsidR="00D67480" w:rsidRPr="00961501">
          <w:rPr>
            <w:rFonts w:ascii="Arial" w:hAnsi="Arial" w:cs="Arial"/>
            <w:sz w:val="22"/>
            <w:szCs w:val="22"/>
          </w:rPr>
          <w:t xml:space="preserve"> Niitä voi käyttää hoitosuhteen todentamiseen, jos erikseen tarkistaa, onko palvelutapahtuma voimassa. Tähän on tarvittavat tiedot paluusanomassa ainakin niiden palvelutapahtumien osalta, jotka ovat päättyneet alle 3 kk sitten.</w:t>
        </w:r>
      </w:ins>
      <w:ins w:id="487" w:author="Pakari Arja" w:date="2020-02-19T13:51:00Z">
        <w:r w:rsidR="00F17CC9">
          <w:rPr>
            <w:rFonts w:ascii="Arial" w:hAnsi="Arial" w:cs="Arial"/>
            <w:sz w:val="22"/>
            <w:szCs w:val="22"/>
          </w:rPr>
          <w:t xml:space="preserve"> </w:t>
        </w:r>
      </w:ins>
      <w:ins w:id="488" w:author="Pakari Arja" w:date="2020-02-19T13:52:00Z">
        <w:r w:rsidR="00F17CC9">
          <w:rPr>
            <w:rFonts w:ascii="Arial" w:hAnsi="Arial" w:cs="Arial"/>
            <w:sz w:val="22"/>
            <w:szCs w:val="22"/>
          </w:rPr>
          <w:t>Palautettavien tietojen perusteella ei voi suoraan päätellä, onko palvelutapahtuma voimassa oleva, jos palvelutapahtumalla ei ole päättymispäivää</w:t>
        </w:r>
      </w:ins>
      <w:ins w:id="489" w:author="Pakari Arja" w:date="2020-02-19T13:55:00Z">
        <w:r w:rsidR="00F17CC9">
          <w:rPr>
            <w:rFonts w:ascii="Arial" w:hAnsi="Arial" w:cs="Arial"/>
            <w:sz w:val="22"/>
            <w:szCs w:val="22"/>
          </w:rPr>
          <w:t xml:space="preserve"> (kts.</w:t>
        </w:r>
      </w:ins>
      <w:ins w:id="490" w:author="Pakari Arja" w:date="2020-02-20T14:21:00Z">
        <w:r w:rsidR="00072733">
          <w:rPr>
            <w:rFonts w:ascii="Arial" w:hAnsi="Arial" w:cs="Arial"/>
            <w:sz w:val="22"/>
            <w:szCs w:val="22"/>
          </w:rPr>
          <w:t xml:space="preserve"> </w:t>
        </w:r>
      </w:ins>
      <w:ins w:id="491" w:author="Pakari Arja" w:date="2020-02-20T14:22:00Z">
        <w:r w:rsidR="00072733">
          <w:rPr>
            <w:rFonts w:ascii="Arial" w:hAnsi="Arial" w:cs="Arial"/>
            <w:sz w:val="22"/>
            <w:szCs w:val="22"/>
          </w:rPr>
          <w:fldChar w:fldCharType="begin"/>
        </w:r>
      </w:ins>
      <w:ins w:id="492" w:author="Pakari Arja" w:date="2020-02-20T14:38:00Z">
        <w:r w:rsidR="00F42342">
          <w:rPr>
            <w:rFonts w:ascii="Arial" w:hAnsi="Arial" w:cs="Arial"/>
            <w:sz w:val="22"/>
            <w:szCs w:val="22"/>
          </w:rPr>
          <w:instrText>HYPERLINK  \l "_Voimassa_oleva_palvelutapahtuma"</w:instrText>
        </w:r>
      </w:ins>
      <w:ins w:id="493" w:author="Pakari Arja" w:date="2020-02-20T14:22:00Z">
        <w:r w:rsidR="00072733">
          <w:rPr>
            <w:rFonts w:ascii="Arial" w:hAnsi="Arial" w:cs="Arial"/>
            <w:sz w:val="22"/>
            <w:szCs w:val="22"/>
          </w:rPr>
          <w:fldChar w:fldCharType="separate"/>
        </w:r>
      </w:ins>
      <w:ins w:id="494" w:author="Pakari Arja" w:date="2020-02-20T14:38:00Z">
        <w:r w:rsidR="00F42342">
          <w:rPr>
            <w:rStyle w:val="Hyperlinkki"/>
            <w:rFonts w:ascii="Arial" w:hAnsi="Arial" w:cs="Arial"/>
            <w:sz w:val="22"/>
            <w:szCs w:val="22"/>
          </w:rPr>
          <w:t>Voimassa oleva palvelutapahtuma</w:t>
        </w:r>
      </w:ins>
      <w:ins w:id="495" w:author="Pakari Arja" w:date="2020-02-20T14:22:00Z">
        <w:r w:rsidR="00072733">
          <w:rPr>
            <w:rFonts w:ascii="Arial" w:hAnsi="Arial" w:cs="Arial"/>
            <w:sz w:val="22"/>
            <w:szCs w:val="22"/>
          </w:rPr>
          <w:fldChar w:fldCharType="end"/>
        </w:r>
      </w:ins>
      <w:ins w:id="496" w:author="Pakari Arja" w:date="2020-02-20T11:59:00Z">
        <w:r w:rsidR="00421005" w:rsidRPr="009E36B5">
          <w:rPr>
            <w:rFonts w:ascii="Arial" w:hAnsi="Arial" w:cs="Arial"/>
            <w:color w:val="000000" w:themeColor="text1"/>
            <w:sz w:val="22"/>
            <w:szCs w:val="22"/>
            <w:lang w:eastAsia="en-US"/>
          </w:rPr>
          <w:t>)</w:t>
        </w:r>
      </w:ins>
      <w:ins w:id="497" w:author="Pakari Arja" w:date="2020-02-19T13:52:00Z">
        <w:r w:rsidR="00F17CC9" w:rsidRPr="002B3E08">
          <w:rPr>
            <w:rFonts w:ascii="Arial" w:hAnsi="Arial" w:cs="Arial"/>
            <w:sz w:val="22"/>
            <w:szCs w:val="22"/>
          </w:rPr>
          <w:t xml:space="preserve">. </w:t>
        </w:r>
      </w:ins>
      <w:ins w:id="498" w:author="Pakari Arja" w:date="2020-02-19T13:51:00Z">
        <w:r w:rsidR="00F17CC9" w:rsidRPr="00446E6B">
          <w:rPr>
            <w:rFonts w:ascii="Arial" w:hAnsi="Arial" w:cs="Arial"/>
            <w:color w:val="000000" w:themeColor="text1"/>
            <w:sz w:val="22"/>
            <w:szCs w:val="22"/>
          </w:rPr>
          <w:t xml:space="preserve">Jos PP54:n palauttama tieto ei riitä </w:t>
        </w:r>
        <w:proofErr w:type="spellStart"/>
        <w:r w:rsidR="00F17CC9" w:rsidRPr="00446E6B">
          <w:rPr>
            <w:rFonts w:ascii="Arial" w:hAnsi="Arial" w:cs="Arial"/>
            <w:color w:val="000000" w:themeColor="text1"/>
            <w:sz w:val="22"/>
            <w:szCs w:val="22"/>
          </w:rPr>
          <w:t>PT:n</w:t>
        </w:r>
        <w:proofErr w:type="spellEnd"/>
        <w:r w:rsidR="00F17CC9" w:rsidRPr="00446E6B">
          <w:rPr>
            <w:rFonts w:ascii="Arial" w:hAnsi="Arial" w:cs="Arial"/>
            <w:color w:val="000000" w:themeColor="text1"/>
            <w:sz w:val="22"/>
            <w:szCs w:val="22"/>
          </w:rPr>
          <w:t xml:space="preserve"> voimassaolon varmistamiseen, voi käyttää PP57-palvelupyyntöä.</w:t>
        </w:r>
      </w:ins>
    </w:p>
    <w:p w14:paraId="2A408AB2" w14:textId="028053EB" w:rsidR="00AC696D" w:rsidRPr="00B602C1" w:rsidRDefault="00AC696D" w:rsidP="007628FB">
      <w:pPr>
        <w:pStyle w:val="Leipsisennetty"/>
        <w:rPr>
          <w:rFonts w:cs="Arial"/>
          <w:lang w:eastAsia="en-US"/>
        </w:rPr>
      </w:pPr>
    </w:p>
    <w:p w14:paraId="16C5A50A" w14:textId="77777777" w:rsidR="00CD0D7D" w:rsidRPr="00547491" w:rsidRDefault="00CD0D7D" w:rsidP="003B5939">
      <w:pPr>
        <w:pStyle w:val="Otsikko2"/>
        <w:rPr>
          <w:rFonts w:cs="Arial"/>
        </w:rPr>
      </w:pPr>
      <w:bookmarkStart w:id="499" w:name="_Toc34289041"/>
      <w:r w:rsidRPr="00547491">
        <w:rPr>
          <w:rFonts w:cs="Arial"/>
        </w:rPr>
        <w:t>Liiketoimintalogiikan kuvaus (haku - vastaus)</w:t>
      </w:r>
      <w:bookmarkEnd w:id="499"/>
    </w:p>
    <w:p w14:paraId="37593891" w14:textId="77777777" w:rsidR="00F32632" w:rsidRPr="00547491" w:rsidRDefault="00C7093F" w:rsidP="00524F8E">
      <w:pPr>
        <w:pStyle w:val="Leipsisennetty"/>
        <w:rPr>
          <w:rFonts w:cs="Arial"/>
        </w:rPr>
      </w:pPr>
      <w:r w:rsidRPr="00547491">
        <w:rPr>
          <w:rFonts w:cs="Arial"/>
        </w:rPr>
        <w:t xml:space="preserve">Aktiivisten palvelutapahtumien hakupyyntö palauttaa (yhden tietyn) palvelujen antajan (tietylle potilaalle) aktiivisena olevien palvelutapahtumien kuvailutiedot (tietty rajattu kuvailutietojen joukko) pohjautuen rajausehtoihin. Palvelupyynnön tyypillinen käyttötapaus liittyy erillisjärjestelmän tuottamien tietojen kytkemiseksi palvelutapahtumiin. </w:t>
      </w:r>
    </w:p>
    <w:p w14:paraId="74DBD489" w14:textId="77777777" w:rsidR="00C7093F" w:rsidRPr="00547491" w:rsidRDefault="00C7093F" w:rsidP="00524F8E">
      <w:pPr>
        <w:pStyle w:val="Leipsisennetty"/>
        <w:rPr>
          <w:rFonts w:cs="Arial"/>
        </w:rPr>
      </w:pPr>
      <w:r w:rsidRPr="00547491">
        <w:rPr>
          <w:rFonts w:cs="Arial"/>
        </w:rPr>
        <w:t>Kun hakupyyntöä käyttää palvelujen antajan oma järjestelmä oman liityntäpisteen kautta, on kyseessä oma käyttö (PP54). Kun hakupyyntöä käyttää muu palvelujen tuottaja kuin palvelujen antaja itse, on kyseessä luovutus (PP55).</w:t>
      </w:r>
      <w:r w:rsidR="004578B1" w:rsidRPr="00547491">
        <w:rPr>
          <w:rFonts w:cs="Arial"/>
        </w:rPr>
        <w:t xml:space="preserve"> Huomattava on, että PP54 sekä PP55 haut kohdistuvat aina vain yhteen rekisteriin. Yhdellä haulla ei ole mahdollista hakea useasta eri rekisteristä</w:t>
      </w:r>
      <w:r w:rsidR="0089464B" w:rsidRPr="00547491">
        <w:rPr>
          <w:rFonts w:cs="Arial"/>
        </w:rPr>
        <w:t>.</w:t>
      </w:r>
    </w:p>
    <w:p w14:paraId="30757F03" w14:textId="77777777" w:rsidR="00F32632" w:rsidRPr="00532C97" w:rsidRDefault="00F32632" w:rsidP="00524F8E">
      <w:pPr>
        <w:pStyle w:val="Leipsisennetty"/>
        <w:rPr>
          <w:rFonts w:cs="Arial"/>
          <w:szCs w:val="22"/>
        </w:rPr>
      </w:pPr>
      <w:r w:rsidRPr="009E36B5">
        <w:rPr>
          <w:rFonts w:cs="Arial"/>
          <w:szCs w:val="22"/>
        </w:rPr>
        <w:t>Hoitosuhteen todentamista ei tarvita mutta hakupyynnössä on käytettävä erityistä syytä "palvelutapahtuman selvittäminen". Luovutushaun oikeutuksen ja laajuuden tarkastaminen ohitetaan, samoin</w:t>
      </w:r>
      <w:r w:rsidR="00D2551F" w:rsidRPr="007947AE">
        <w:rPr>
          <w:rFonts w:cs="Arial"/>
          <w:szCs w:val="22"/>
        </w:rPr>
        <w:t xml:space="preserve"> kaikki</w:t>
      </w:r>
      <w:r w:rsidRPr="007947AE">
        <w:rPr>
          <w:rFonts w:cs="Arial"/>
          <w:szCs w:val="22"/>
        </w:rPr>
        <w:t xml:space="preserve"> palvelutapahtumiin kohdistuvat kiellot</w:t>
      </w:r>
      <w:r w:rsidR="00D2551F" w:rsidRPr="007947AE">
        <w:rPr>
          <w:rFonts w:cs="Arial"/>
          <w:szCs w:val="22"/>
        </w:rPr>
        <w:t xml:space="preserve"> (palvelutapahtuma-, rekisteri- ja palvelujen antaja) oh</w:t>
      </w:r>
      <w:r w:rsidR="00D2551F" w:rsidRPr="00532C97">
        <w:rPr>
          <w:rFonts w:cs="Arial"/>
          <w:szCs w:val="22"/>
        </w:rPr>
        <w:t>itetaan</w:t>
      </w:r>
      <w:r w:rsidRPr="00532C97">
        <w:rPr>
          <w:rFonts w:cs="Arial"/>
          <w:szCs w:val="22"/>
        </w:rPr>
        <w:t>. Ohitukset perustuvat siihen, että palvelujen tuottajan tekemä haku rinnastetaan palvelujen järjestäjän omaan käyttöön. Tämä oman käytön rinnastus vaatii, että arkiston viestinvälitys tarkistaa oikeuden hakuun Kanta-osoitteistokytkennän avulla.</w:t>
      </w:r>
      <w:r w:rsidR="007628FB" w:rsidRPr="00532C97">
        <w:rPr>
          <w:rFonts w:cs="Arial"/>
          <w:szCs w:val="22"/>
        </w:rPr>
        <w:t xml:space="preserve"> Osoitteistokytkennässä palvelupyyntöön käytettävä muun palvelun tuottajan (erillisjärjestelmästä vastaava organisaatio) liityntäpiste kytketään Kanta-osoitteistossa palvelunantajaan (ydinjärjestelmästä vastaava organisaatio) ja kysely tehdään palvelunantajan nimissä.</w:t>
      </w:r>
    </w:p>
    <w:p w14:paraId="269657A7" w14:textId="496DF756" w:rsidR="00F32632" w:rsidRPr="007947AE" w:rsidRDefault="00F32632" w:rsidP="00072733">
      <w:pPr>
        <w:pStyle w:val="Kommentinteksti"/>
        <w:ind w:left="1304"/>
        <w:rPr>
          <w:rFonts w:ascii="Arial" w:hAnsi="Arial" w:cs="Arial"/>
          <w:sz w:val="22"/>
          <w:szCs w:val="22"/>
        </w:rPr>
      </w:pPr>
      <w:r w:rsidRPr="007947AE">
        <w:rPr>
          <w:rFonts w:ascii="Arial" w:hAnsi="Arial" w:cs="Arial"/>
          <w:sz w:val="22"/>
          <w:szCs w:val="22"/>
        </w:rPr>
        <w:lastRenderedPageBreak/>
        <w:t>Aktiivisten palvelutapahtumien hakupyynnön vastauksena palautetaan (yhden tietyn) palvelujen antajan (tietylle potilaalle) aktiivisena olevien palvelutapahtumien kuvailutiedot (tietty rajattu kuvailutietojen joukko) pohjautuen rajausehtoihin.</w:t>
      </w:r>
      <w:r w:rsidR="002E5E0D" w:rsidRPr="007947AE">
        <w:rPr>
          <w:rFonts w:ascii="Arial" w:hAnsi="Arial" w:cs="Arial"/>
          <w:sz w:val="22"/>
          <w:szCs w:val="22"/>
        </w:rPr>
        <w:t xml:space="preserve"> </w:t>
      </w:r>
      <w:r w:rsidRPr="007947AE">
        <w:rPr>
          <w:rFonts w:ascii="Arial" w:hAnsi="Arial" w:cs="Arial"/>
          <w:sz w:val="22"/>
          <w:szCs w:val="22"/>
        </w:rPr>
        <w:t>Palautettavat palvelutapahtumat ovat sellaisia, jotka ovat päättyneet tai alkaneet hakukriteerien sisällä, myös sellaiset jotka ovat alkaneet hakukriteerien ulkopuolella ja ovat käynnissä.</w:t>
      </w:r>
      <w:ins w:id="500" w:author="Tuomainen Mika" w:date="2020-02-04T20:29:00Z">
        <w:r w:rsidR="00AC696D" w:rsidRPr="007947AE">
          <w:rPr>
            <w:rFonts w:ascii="Arial" w:hAnsi="Arial" w:cs="Arial"/>
            <w:sz w:val="22"/>
            <w:szCs w:val="22"/>
          </w:rPr>
          <w:t xml:space="preserve"> Palautuvat palvelutapahtumat </w:t>
        </w:r>
      </w:ins>
      <w:ins w:id="501" w:author="Tuomainen Mika" w:date="2020-02-04T20:30:00Z">
        <w:r w:rsidR="00AC696D" w:rsidRPr="007947AE">
          <w:rPr>
            <w:rFonts w:ascii="Arial" w:hAnsi="Arial" w:cs="Arial"/>
            <w:sz w:val="22"/>
            <w:szCs w:val="22"/>
          </w:rPr>
          <w:t>ovat sellaisia, j</w:t>
        </w:r>
      </w:ins>
      <w:ins w:id="502" w:author="Tuomainen Mika" w:date="2020-02-04T20:29:00Z">
        <w:r w:rsidR="00AC696D" w:rsidRPr="007947AE">
          <w:rPr>
            <w:rFonts w:ascii="Arial" w:hAnsi="Arial" w:cs="Arial"/>
            <w:sz w:val="22"/>
            <w:szCs w:val="22"/>
          </w:rPr>
          <w:t>o</w:t>
        </w:r>
      </w:ins>
      <w:ins w:id="503" w:author="Tuomainen Mika" w:date="2020-02-04T20:30:00Z">
        <w:r w:rsidR="00AC696D" w:rsidRPr="007947AE">
          <w:rPr>
            <w:rFonts w:ascii="Arial" w:hAnsi="Arial" w:cs="Arial"/>
            <w:sz w:val="22"/>
            <w:szCs w:val="22"/>
          </w:rPr>
          <w:t>i</w:t>
        </w:r>
      </w:ins>
      <w:ins w:id="504" w:author="Tuomainen Mika" w:date="2020-02-04T20:29:00Z">
        <w:r w:rsidR="00AC696D" w:rsidRPr="007947AE">
          <w:rPr>
            <w:rFonts w:ascii="Arial" w:hAnsi="Arial" w:cs="Arial"/>
            <w:sz w:val="22"/>
            <w:szCs w:val="22"/>
          </w:rPr>
          <w:t>hin voidaan liittää hoitoasiakirjoja.</w:t>
        </w:r>
      </w:ins>
      <w:ins w:id="505" w:author="Tuomainen Mika" w:date="2020-02-04T20:30:00Z">
        <w:r w:rsidR="00AC696D" w:rsidRPr="007947AE">
          <w:rPr>
            <w:rFonts w:ascii="Arial" w:hAnsi="Arial" w:cs="Arial"/>
            <w:sz w:val="22"/>
            <w:szCs w:val="22"/>
          </w:rPr>
          <w:t xml:space="preserve"> Nämä palvelutapahtumat eivät ole välttämättä sellaisia, joita voidaan käyttää hakutilanteessa hoitosuhteen todentamiseen.</w:t>
        </w:r>
      </w:ins>
      <w:ins w:id="506" w:author="Pakari Arja" w:date="2020-02-20T13:50:00Z">
        <w:r w:rsidR="002B3E08" w:rsidRPr="007947AE">
          <w:rPr>
            <w:rFonts w:ascii="Arial" w:hAnsi="Arial" w:cs="Arial"/>
            <w:sz w:val="22"/>
            <w:szCs w:val="22"/>
          </w:rPr>
          <w:t xml:space="preserve"> Niitä voi käyttää hoitosuhteen todentamiseen, jos erikseen tarkistaa, onko palvelutapahtuma voimassa. Tähän on tarvittavat tiedot paluusanomassa ainakin niiden palvelutapahtumien osalta, jotka ovat päättyneet alle 3 kk sitten. Palautettavien tietojen perusteella ei voi suoraan päätellä, onko palvelutapahtuma voimassa oleva, jos palvelutapahtumalla ei ole päättymispäivää (kts. </w:t>
        </w:r>
      </w:ins>
      <w:ins w:id="507" w:author="Pakari Arja" w:date="2020-02-20T14:43:00Z">
        <w:r w:rsidR="00F42342" w:rsidRPr="007947AE">
          <w:rPr>
            <w:rFonts w:ascii="Arial" w:hAnsi="Arial" w:cs="Arial"/>
            <w:sz w:val="22"/>
            <w:szCs w:val="22"/>
          </w:rPr>
          <w:fldChar w:fldCharType="begin"/>
        </w:r>
        <w:r w:rsidR="00F42342" w:rsidRPr="007947AE">
          <w:rPr>
            <w:rFonts w:ascii="Arial" w:hAnsi="Arial" w:cs="Arial"/>
            <w:sz w:val="22"/>
            <w:szCs w:val="22"/>
          </w:rPr>
          <w:instrText xml:space="preserve"> HYPERLINK  \l "_Voimassa_oleva_palvelutapahtuma" </w:instrText>
        </w:r>
        <w:r w:rsidR="00F42342" w:rsidRPr="007947AE">
          <w:rPr>
            <w:rFonts w:ascii="Arial" w:hAnsi="Arial" w:cs="Arial"/>
            <w:sz w:val="22"/>
            <w:szCs w:val="22"/>
          </w:rPr>
          <w:fldChar w:fldCharType="separate"/>
        </w:r>
        <w:r w:rsidR="00F42342" w:rsidRPr="007947AE">
          <w:rPr>
            <w:rStyle w:val="Hyperlinkki"/>
            <w:rFonts w:ascii="Arial" w:hAnsi="Arial" w:cs="Arial"/>
            <w:sz w:val="22"/>
            <w:szCs w:val="22"/>
          </w:rPr>
          <w:t>Voimassa oleva palvelutapahtuma</w:t>
        </w:r>
        <w:r w:rsidR="00F42342" w:rsidRPr="007947AE">
          <w:rPr>
            <w:rFonts w:ascii="Arial" w:hAnsi="Arial" w:cs="Arial"/>
            <w:sz w:val="22"/>
            <w:szCs w:val="22"/>
          </w:rPr>
          <w:fldChar w:fldCharType="end"/>
        </w:r>
      </w:ins>
      <w:ins w:id="508" w:author="Pakari Arja" w:date="2020-02-20T13:50:00Z">
        <w:r w:rsidR="002B3E08" w:rsidRPr="007947AE">
          <w:rPr>
            <w:rFonts w:ascii="Arial" w:hAnsi="Arial" w:cs="Arial"/>
            <w:color w:val="000000" w:themeColor="text1"/>
            <w:sz w:val="22"/>
            <w:szCs w:val="22"/>
            <w:lang w:eastAsia="en-US"/>
          </w:rPr>
          <w:t>)</w:t>
        </w:r>
        <w:r w:rsidR="002B3E08" w:rsidRPr="007947AE">
          <w:rPr>
            <w:rFonts w:ascii="Arial" w:hAnsi="Arial" w:cs="Arial"/>
            <w:sz w:val="22"/>
            <w:szCs w:val="22"/>
          </w:rPr>
          <w:t xml:space="preserve">. </w:t>
        </w:r>
        <w:r w:rsidR="002B3E08" w:rsidRPr="007947AE">
          <w:rPr>
            <w:rFonts w:ascii="Arial" w:hAnsi="Arial" w:cs="Arial"/>
            <w:color w:val="000000" w:themeColor="text1"/>
            <w:sz w:val="22"/>
            <w:szCs w:val="22"/>
          </w:rPr>
          <w:t>Jos PP54:</w:t>
        </w:r>
        <w:r w:rsidR="00F00781">
          <w:rPr>
            <w:rFonts w:ascii="Arial" w:hAnsi="Arial" w:cs="Arial"/>
            <w:color w:val="000000" w:themeColor="text1"/>
            <w:sz w:val="22"/>
            <w:szCs w:val="22"/>
          </w:rPr>
          <w:t>n palauttama tieto ei riitä palvelutapahtuman</w:t>
        </w:r>
        <w:r w:rsidR="002B3E08" w:rsidRPr="007947AE">
          <w:rPr>
            <w:rFonts w:ascii="Arial" w:hAnsi="Arial" w:cs="Arial"/>
            <w:color w:val="000000" w:themeColor="text1"/>
            <w:sz w:val="22"/>
            <w:szCs w:val="22"/>
          </w:rPr>
          <w:t xml:space="preserve"> voimassaolon varmistamiseen, voi käyttää PP57-palvelupyyntöä.</w:t>
        </w:r>
      </w:ins>
    </w:p>
    <w:p w14:paraId="70AD7908" w14:textId="77777777" w:rsidR="00211304" w:rsidRPr="00547491" w:rsidRDefault="00CD0D7D" w:rsidP="00D2551F">
      <w:pPr>
        <w:pStyle w:val="Leipsisennetty"/>
        <w:rPr>
          <w:rFonts w:cs="Arial"/>
          <w:b/>
          <w:sz w:val="24"/>
          <w:lang w:val="fi"/>
        </w:rPr>
      </w:pPr>
      <w:r w:rsidRPr="00547491">
        <w:rPr>
          <w:rFonts w:cs="Arial"/>
          <w:lang w:val="fi"/>
        </w:rPr>
        <w:t xml:space="preserve">Hakupyynnön hyödyntäminen </w:t>
      </w:r>
      <w:r w:rsidR="00F32632" w:rsidRPr="00547491">
        <w:rPr>
          <w:rFonts w:cs="Arial"/>
          <w:lang w:val="fi"/>
        </w:rPr>
        <w:t>edellyttää</w:t>
      </w:r>
      <w:r w:rsidRPr="00547491">
        <w:rPr>
          <w:rFonts w:cs="Arial"/>
          <w:lang w:val="fi"/>
        </w:rPr>
        <w:t xml:space="preserve"> palvelutapahtumien rekisteröimisen Kantaan riittävän ajoissa, jotta se on käytettävissä kohdentamisessa.</w:t>
      </w:r>
    </w:p>
    <w:p w14:paraId="4A09202A" w14:textId="77777777" w:rsidR="00CD0D7D" w:rsidRPr="00547491" w:rsidRDefault="00CD0D7D" w:rsidP="003B5939">
      <w:pPr>
        <w:pStyle w:val="Otsikko2"/>
        <w:rPr>
          <w:rFonts w:cs="Arial"/>
        </w:rPr>
      </w:pPr>
      <w:bookmarkStart w:id="509" w:name="_Toc34289042"/>
      <w:r w:rsidRPr="00547491">
        <w:rPr>
          <w:rFonts w:cs="Arial"/>
        </w:rPr>
        <w:t>Tietosisältö - pyyntö</w:t>
      </w:r>
      <w:bookmarkEnd w:id="509"/>
    </w:p>
    <w:p w14:paraId="5B23D9A0" w14:textId="3C0468A4" w:rsidR="00CD0D7D" w:rsidRPr="00547491" w:rsidRDefault="00CD0D7D" w:rsidP="00524F8E">
      <w:pPr>
        <w:pStyle w:val="Leipsisennetty"/>
        <w:rPr>
          <w:rFonts w:cs="Arial"/>
          <w:lang w:val="fi"/>
        </w:rPr>
      </w:pPr>
      <w:r w:rsidRPr="00547491">
        <w:rPr>
          <w:rFonts w:cs="Arial"/>
          <w:lang w:val="fi"/>
        </w:rPr>
        <w:t xml:space="preserve">Hakupyyntö toteutetaan käyttämällä </w:t>
      </w:r>
      <w:del w:id="510" w:author="Pakari Arja" w:date="2020-02-18T16:59:00Z">
        <w:r w:rsidR="004F63F1" w:rsidRPr="00547491" w:rsidDel="002400A0">
          <w:rPr>
            <w:rFonts w:cs="Arial"/>
            <w:lang w:val="fi"/>
          </w:rPr>
          <w:delText xml:space="preserve">KANTA </w:delText>
        </w:r>
      </w:del>
      <w:del w:id="511" w:author="Pakari Arja" w:date="2020-02-18T17:00:00Z">
        <w:r w:rsidR="004F63F1" w:rsidRPr="00547491" w:rsidDel="002400A0">
          <w:rPr>
            <w:rFonts w:cs="Arial"/>
            <w:lang w:val="fi"/>
          </w:rPr>
          <w:delText>Potilaskertomusarkiston</w:delText>
        </w:r>
      </w:del>
      <w:r w:rsidR="004F63F1" w:rsidRPr="00547491">
        <w:rPr>
          <w:rFonts w:cs="Arial"/>
          <w:lang w:val="fi"/>
        </w:rPr>
        <w:t xml:space="preserve"> dokumentissa</w:t>
      </w:r>
      <w:ins w:id="512" w:author="Pakari Arja" w:date="2020-02-18T17:00:00Z">
        <w:r w:rsidR="002400A0">
          <w:rPr>
            <w:rFonts w:cs="Arial"/>
            <w:lang w:val="fi"/>
          </w:rPr>
          <w:t xml:space="preserve"> </w:t>
        </w:r>
      </w:ins>
      <w:ins w:id="513" w:author="Pakari Arja" w:date="2020-02-18T16:59:00Z">
        <w:r w:rsidR="002400A0">
          <w:rPr>
            <w:rFonts w:cs="Arial"/>
            <w:lang w:val="fi"/>
          </w:rPr>
          <w:t>Potilastiedon arkiston</w:t>
        </w:r>
      </w:ins>
      <w:del w:id="514" w:author="Pakari Arja" w:date="2020-02-18T16:59:00Z">
        <w:r w:rsidR="004F63F1" w:rsidRPr="00547491" w:rsidDel="002400A0">
          <w:rPr>
            <w:rFonts w:cs="Arial"/>
            <w:lang w:val="fi"/>
          </w:rPr>
          <w:delText xml:space="preserve"> </w:delText>
        </w:r>
      </w:del>
      <w:proofErr w:type="spellStart"/>
      <w:r w:rsidR="00131307" w:rsidRPr="00547491">
        <w:rPr>
          <w:rFonts w:cs="Arial"/>
        </w:rPr>
        <w:t>Medical</w:t>
      </w:r>
      <w:proofErr w:type="spellEnd"/>
      <w:r w:rsidR="00131307" w:rsidRPr="00547491">
        <w:rPr>
          <w:rFonts w:cs="Arial"/>
        </w:rPr>
        <w:t xml:space="preserve"> Records</w:t>
      </w:r>
      <w:r w:rsidR="004F63F1" w:rsidRPr="00547491">
        <w:rPr>
          <w:rFonts w:cs="Arial"/>
        </w:rPr>
        <w:t xml:space="preserve">  -sanomat määriteltyä </w:t>
      </w:r>
      <w:r w:rsidRPr="00547491">
        <w:rPr>
          <w:rFonts w:cs="Arial"/>
        </w:rPr>
        <w:t xml:space="preserve">HL7 V3 MR –rajapintatoteutusta. </w:t>
      </w:r>
      <w:r w:rsidRPr="00547491">
        <w:rPr>
          <w:rFonts w:cs="Arial"/>
          <w:lang w:val="fi"/>
        </w:rPr>
        <w:t xml:space="preserve">Haussa on käytettävä interaktiota </w:t>
      </w:r>
      <w:proofErr w:type="spellStart"/>
      <w:r w:rsidRPr="00547491">
        <w:rPr>
          <w:rFonts w:cs="Arial"/>
          <w:lang w:val="fi"/>
        </w:rPr>
        <w:t>Find</w:t>
      </w:r>
      <w:proofErr w:type="spellEnd"/>
      <w:r w:rsidRPr="00547491">
        <w:rPr>
          <w:rFonts w:cs="Arial"/>
          <w:lang w:val="fi"/>
        </w:rPr>
        <w:t xml:space="preserve"> </w:t>
      </w:r>
      <w:proofErr w:type="spellStart"/>
      <w:r w:rsidRPr="00547491">
        <w:rPr>
          <w:rFonts w:cs="Arial"/>
          <w:lang w:val="fi"/>
        </w:rPr>
        <w:t>Document</w:t>
      </w:r>
      <w:proofErr w:type="spellEnd"/>
      <w:r w:rsidRPr="00547491">
        <w:rPr>
          <w:rFonts w:cs="Arial"/>
          <w:lang w:val="fi"/>
        </w:rPr>
        <w:t xml:space="preserve"> Metadata </w:t>
      </w:r>
      <w:proofErr w:type="spellStart"/>
      <w:r w:rsidRPr="00547491">
        <w:rPr>
          <w:rFonts w:cs="Arial"/>
          <w:lang w:val="fi"/>
        </w:rPr>
        <w:t>Query</w:t>
      </w:r>
      <w:proofErr w:type="spellEnd"/>
      <w:r w:rsidRPr="00547491">
        <w:rPr>
          <w:rFonts w:cs="Arial"/>
          <w:lang w:val="fi"/>
        </w:rPr>
        <w:t xml:space="preserve"> (RCMR_IN100029FI01), sillä haetaan vain pa</w:t>
      </w:r>
      <w:r w:rsidR="002E5E0D" w:rsidRPr="00547491">
        <w:rPr>
          <w:rFonts w:cs="Arial"/>
          <w:lang w:val="fi"/>
        </w:rPr>
        <w:t>lvelutapahtuman kuvailutietoja.</w:t>
      </w:r>
    </w:p>
    <w:p w14:paraId="0960BE52" w14:textId="77777777" w:rsidR="004F63F1" w:rsidRPr="00547491" w:rsidRDefault="004F63F1" w:rsidP="00524F8E">
      <w:pPr>
        <w:pStyle w:val="Leipsisennetty"/>
        <w:rPr>
          <w:rFonts w:cs="Arial"/>
          <w:lang w:val="fi"/>
        </w:rPr>
      </w:pPr>
      <w:r w:rsidRPr="00547491">
        <w:rPr>
          <w:rFonts w:cs="Arial"/>
          <w:lang w:val="fi"/>
        </w:rPr>
        <w:t>Hakuehtona voi käyttää</w:t>
      </w:r>
      <w:r w:rsidR="007628FB" w:rsidRPr="00547491">
        <w:rPr>
          <w:rFonts w:cs="Arial"/>
          <w:lang w:val="fi"/>
        </w:rPr>
        <w:t xml:space="preserve"> </w:t>
      </w:r>
      <w:proofErr w:type="spellStart"/>
      <w:r w:rsidR="007628FB" w:rsidRPr="00547491">
        <w:rPr>
          <w:rFonts w:cs="Arial"/>
          <w:lang w:val="fi"/>
        </w:rPr>
        <w:t>Medical</w:t>
      </w:r>
      <w:proofErr w:type="spellEnd"/>
      <w:r w:rsidR="007628FB" w:rsidRPr="00547491">
        <w:rPr>
          <w:rFonts w:cs="Arial"/>
          <w:lang w:val="fi"/>
        </w:rPr>
        <w:t xml:space="preserve"> Records sanomien</w:t>
      </w:r>
      <w:r w:rsidRPr="00547491">
        <w:rPr>
          <w:rFonts w:cs="Arial"/>
          <w:lang w:val="fi"/>
        </w:rPr>
        <w:t xml:space="preserve"> hakuehdon 9 Aktiivisten palvelutapahtumien kuvailutietojen haku mukaisia parametreja:</w:t>
      </w:r>
    </w:p>
    <w:p w14:paraId="5F72188B" w14:textId="77777777" w:rsidR="004F63F1" w:rsidRPr="00352BC4" w:rsidRDefault="004F63F1" w:rsidP="00DF686E">
      <w:pPr>
        <w:pStyle w:val="Luettelokappale"/>
        <w:numPr>
          <w:ilvl w:val="0"/>
          <w:numId w:val="17"/>
        </w:numPr>
      </w:pPr>
      <w:r w:rsidRPr="00352BC4">
        <w:t>potilaan henkilötunnus (pakollinen)</w:t>
      </w:r>
    </w:p>
    <w:p w14:paraId="372474A6" w14:textId="77777777" w:rsidR="00CD0D7D" w:rsidRPr="00352BC4" w:rsidRDefault="004F63F1" w:rsidP="004F63F1">
      <w:pPr>
        <w:pStyle w:val="Luettelokappale"/>
        <w:numPr>
          <w:ilvl w:val="0"/>
          <w:numId w:val="17"/>
        </w:numPr>
      </w:pPr>
      <w:r w:rsidRPr="00352BC4">
        <w:t>t</w:t>
      </w:r>
      <w:r w:rsidR="00CD0D7D" w:rsidRPr="00352BC4">
        <w:t>apahtumapäivä tai tapahtumapäivämääräväli (</w:t>
      </w:r>
      <w:r w:rsidRPr="00352BC4">
        <w:t>mikäli hakua halutaan rajata tapahtumapäivän tai tapahtumapäivämäärävälin perusteella</w:t>
      </w:r>
      <w:r w:rsidR="00CD0D7D" w:rsidRPr="00352BC4">
        <w:t>)</w:t>
      </w:r>
    </w:p>
    <w:p w14:paraId="0C9BCA37" w14:textId="77777777" w:rsidR="00D2551F" w:rsidRPr="00352BC4" w:rsidRDefault="00D2551F" w:rsidP="00D2551F">
      <w:pPr>
        <w:pStyle w:val="Luettelokappale"/>
        <w:numPr>
          <w:ilvl w:val="1"/>
          <w:numId w:val="17"/>
        </w:numPr>
      </w:pPr>
      <w:r w:rsidRPr="00352BC4">
        <w:t>aikarajausta on suositeltavaa käyttää, sillä muuten palautuu kaikki potilaan palvelutapahtumat</w:t>
      </w:r>
    </w:p>
    <w:p w14:paraId="4FA96583" w14:textId="77777777" w:rsidR="00CD0D7D" w:rsidRPr="00E01EC8" w:rsidRDefault="00CD0D7D" w:rsidP="00524F8E">
      <w:pPr>
        <w:pStyle w:val="Leipsisennetty"/>
        <w:rPr>
          <w:rFonts w:cs="Arial"/>
        </w:rPr>
      </w:pPr>
      <w:r w:rsidRPr="00EF3E10">
        <w:rPr>
          <w:rFonts w:cs="Arial"/>
          <w:lang w:val="fi"/>
        </w:rPr>
        <w:t>Kontekstitiedot</w:t>
      </w:r>
      <w:r w:rsidRPr="00EF3E10">
        <w:rPr>
          <w:rFonts w:cs="Arial"/>
        </w:rPr>
        <w:t xml:space="preserve"> (pakolliset </w:t>
      </w:r>
      <w:r w:rsidR="00000EA6" w:rsidRPr="00EF3E10">
        <w:rPr>
          <w:rFonts w:cs="Arial"/>
          <w:b/>
        </w:rPr>
        <w:t>lihavoituna</w:t>
      </w:r>
      <w:r w:rsidRPr="00EF3E10">
        <w:rPr>
          <w:rFonts w:cs="Arial"/>
        </w:rPr>
        <w:t>)</w:t>
      </w:r>
      <w:r w:rsidR="008C4559" w:rsidRPr="00E01EC8">
        <w:rPr>
          <w:rFonts w:cs="Arial"/>
        </w:rPr>
        <w:t>:</w:t>
      </w:r>
    </w:p>
    <w:p w14:paraId="30A84202" w14:textId="77777777" w:rsidR="00CD0D7D" w:rsidRPr="00352BC4" w:rsidRDefault="00CD0D7D" w:rsidP="008C4559">
      <w:pPr>
        <w:pStyle w:val="Luettelokappale"/>
        <w:numPr>
          <w:ilvl w:val="0"/>
          <w:numId w:val="18"/>
        </w:numPr>
        <w:spacing w:after="0"/>
      </w:pPr>
      <w:r w:rsidRPr="00352BC4">
        <w:rPr>
          <w:b/>
        </w:rPr>
        <w:t>Palvelujen tuottaja</w:t>
      </w:r>
      <w:r w:rsidR="00D2551F" w:rsidRPr="00352BC4">
        <w:rPr>
          <w:b/>
        </w:rPr>
        <w:t>, pakollinen vain palvelupyynnön PP55 yhteydessä</w:t>
      </w:r>
      <w:r w:rsidRPr="00352BC4">
        <w:t xml:space="preserve"> (esim. alueellinen </w:t>
      </w:r>
      <w:proofErr w:type="spellStart"/>
      <w:r w:rsidRPr="00352BC4">
        <w:t>labra</w:t>
      </w:r>
      <w:proofErr w:type="spellEnd"/>
      <w:r w:rsidRPr="00352BC4">
        <w:t>)</w:t>
      </w:r>
    </w:p>
    <w:p w14:paraId="41F92463" w14:textId="77777777" w:rsidR="00CD0D7D" w:rsidRPr="00352BC4" w:rsidRDefault="00CD0D7D" w:rsidP="008C4559">
      <w:pPr>
        <w:pStyle w:val="Luettelokappale"/>
        <w:numPr>
          <w:ilvl w:val="1"/>
          <w:numId w:val="18"/>
        </w:numPr>
      </w:pPr>
      <w:r w:rsidRPr="00352BC4">
        <w:t>uusi HL7 tieto</w:t>
      </w:r>
      <w:r w:rsidR="00131307" w:rsidRPr="00352BC4">
        <w:t>, löytyy rakenteesta</w:t>
      </w:r>
    </w:p>
    <w:p w14:paraId="0DF5C5C1" w14:textId="77777777" w:rsidR="00CD0D7D" w:rsidRPr="00352BC4" w:rsidRDefault="00CD0D7D" w:rsidP="00131307">
      <w:pPr>
        <w:pStyle w:val="Luettelokappale"/>
        <w:numPr>
          <w:ilvl w:val="2"/>
          <w:numId w:val="18"/>
        </w:numPr>
        <w:rPr>
          <w:lang w:val="en-US"/>
        </w:rPr>
      </w:pPr>
      <w:r w:rsidRPr="00352BC4">
        <w:rPr>
          <w:lang w:val="en-US"/>
        </w:rPr>
        <w:t>controlActProcess/authorOrPerformer/assignedPerson/RepresentedOrganization/asOrganizationPartOf/wholeOrganization/id</w:t>
      </w:r>
    </w:p>
    <w:p w14:paraId="28B04426" w14:textId="77777777" w:rsidR="00CD0D7D" w:rsidRPr="00352BC4" w:rsidRDefault="00CD0D7D" w:rsidP="008C4559">
      <w:pPr>
        <w:pStyle w:val="Luettelokappale"/>
        <w:numPr>
          <w:ilvl w:val="0"/>
          <w:numId w:val="18"/>
        </w:numPr>
      </w:pPr>
      <w:r w:rsidRPr="00352BC4">
        <w:rPr>
          <w:b/>
        </w:rPr>
        <w:t>Palvelujen antaja</w:t>
      </w:r>
      <w:r w:rsidRPr="00352BC4">
        <w:t xml:space="preserve"> joka toimii palvelunjärjestäjän roolissa controlActProcess/authorOrPerformer/assignedPerson/RepresentedOrganization/id </w:t>
      </w:r>
    </w:p>
    <w:p w14:paraId="0D3320C7" w14:textId="77777777" w:rsidR="00CD0D7D" w:rsidRPr="00352BC4" w:rsidRDefault="00CD0D7D" w:rsidP="008C4559">
      <w:pPr>
        <w:pStyle w:val="Luettelokappale"/>
        <w:numPr>
          <w:ilvl w:val="0"/>
          <w:numId w:val="18"/>
        </w:numPr>
        <w:rPr>
          <w:b/>
        </w:rPr>
      </w:pPr>
      <w:r w:rsidRPr="00352BC4">
        <w:rPr>
          <w:b/>
        </w:rPr>
        <w:t>Ammattihenkilö</w:t>
      </w:r>
      <w:r w:rsidR="00D2551F" w:rsidRPr="00352BC4">
        <w:rPr>
          <w:b/>
        </w:rPr>
        <w:t>, pakollinen vain palvelupyynnön PP55 yhteydessä</w:t>
      </w:r>
      <w:r w:rsidRPr="00352BC4">
        <w:rPr>
          <w:b/>
        </w:rPr>
        <w:t xml:space="preserve"> </w:t>
      </w:r>
      <w:r w:rsidR="00D2551F" w:rsidRPr="00352BC4">
        <w:t>(palvelujen tuottajan</w:t>
      </w:r>
      <w:r w:rsidRPr="00352BC4">
        <w:t>)</w:t>
      </w:r>
    </w:p>
    <w:p w14:paraId="7D7D23E4" w14:textId="77777777" w:rsidR="00CD0D7D" w:rsidRPr="00352BC4" w:rsidRDefault="00CD0D7D" w:rsidP="008C4559">
      <w:pPr>
        <w:pStyle w:val="Luettelokappale"/>
        <w:numPr>
          <w:ilvl w:val="1"/>
          <w:numId w:val="18"/>
        </w:numPr>
      </w:pPr>
      <w:r w:rsidRPr="00352BC4">
        <w:t xml:space="preserve">ammattihenkilön id </w:t>
      </w:r>
    </w:p>
    <w:p w14:paraId="44D6EB79" w14:textId="77777777" w:rsidR="00CD0D7D" w:rsidRPr="00352BC4" w:rsidRDefault="00CD0D7D" w:rsidP="008C4559">
      <w:pPr>
        <w:pStyle w:val="Luettelokappale"/>
        <w:numPr>
          <w:ilvl w:val="1"/>
          <w:numId w:val="18"/>
        </w:numPr>
      </w:pPr>
      <w:r w:rsidRPr="00352BC4">
        <w:lastRenderedPageBreak/>
        <w:t>ammattihenkilön nimi</w:t>
      </w:r>
    </w:p>
    <w:p w14:paraId="04144E5D" w14:textId="77777777" w:rsidR="00CD0D7D" w:rsidRPr="00352BC4" w:rsidRDefault="00CD0D7D" w:rsidP="008C4559">
      <w:pPr>
        <w:pStyle w:val="Luettelokappale"/>
        <w:numPr>
          <w:ilvl w:val="1"/>
          <w:numId w:val="18"/>
        </w:numPr>
      </w:pPr>
      <w:r w:rsidRPr="00352BC4">
        <w:t xml:space="preserve">ammattihenkilön </w:t>
      </w:r>
      <w:proofErr w:type="spellStart"/>
      <w:r w:rsidRPr="00352BC4">
        <w:t>tunnistaumistapa</w:t>
      </w:r>
      <w:proofErr w:type="spellEnd"/>
    </w:p>
    <w:p w14:paraId="1A0EEB40" w14:textId="77777777" w:rsidR="00CD0D7D" w:rsidRPr="00352BC4" w:rsidRDefault="00CD0D7D" w:rsidP="008C4559">
      <w:pPr>
        <w:pStyle w:val="Luettelokappale"/>
        <w:numPr>
          <w:ilvl w:val="1"/>
          <w:numId w:val="18"/>
        </w:numPr>
      </w:pPr>
      <w:r w:rsidRPr="00352BC4">
        <w:t>ammattihenkilön palveluyksikkö</w:t>
      </w:r>
    </w:p>
    <w:p w14:paraId="4963C932" w14:textId="77777777" w:rsidR="00CD0D7D" w:rsidRPr="00352BC4" w:rsidRDefault="00CD0D7D" w:rsidP="008C4559">
      <w:pPr>
        <w:pStyle w:val="Luettelokappale"/>
        <w:numPr>
          <w:ilvl w:val="0"/>
          <w:numId w:val="18"/>
        </w:numPr>
      </w:pPr>
      <w:r w:rsidRPr="00352BC4">
        <w:rPr>
          <w:b/>
        </w:rPr>
        <w:t xml:space="preserve">Rekisterinpitäjä </w:t>
      </w:r>
      <w:r w:rsidRPr="00352BC4">
        <w:t xml:space="preserve">(aina palvelun järjestäjän) </w:t>
      </w:r>
    </w:p>
    <w:p w14:paraId="142A5FEE" w14:textId="77777777" w:rsidR="00CD0D7D" w:rsidRPr="00352BC4" w:rsidRDefault="00CD0D7D" w:rsidP="008C4559">
      <w:pPr>
        <w:pStyle w:val="Luettelokappale"/>
        <w:numPr>
          <w:ilvl w:val="1"/>
          <w:numId w:val="18"/>
        </w:numPr>
      </w:pPr>
      <w:r w:rsidRPr="00352BC4">
        <w:t xml:space="preserve">+ rekisteritunnus + tarvittaessa rekisterin tarkenne </w:t>
      </w:r>
    </w:p>
    <w:p w14:paraId="38AEDBFE" w14:textId="77777777" w:rsidR="00CD0D7D" w:rsidRPr="00352BC4" w:rsidRDefault="00CD0D7D" w:rsidP="008C4559">
      <w:pPr>
        <w:pStyle w:val="Luettelokappale"/>
        <w:numPr>
          <w:ilvl w:val="0"/>
          <w:numId w:val="18"/>
        </w:numPr>
      </w:pPr>
      <w:r w:rsidRPr="00352BC4">
        <w:rPr>
          <w:b/>
        </w:rPr>
        <w:t>Erityinen syy</w:t>
      </w:r>
      <w:r w:rsidR="00D2551F" w:rsidRPr="00352BC4">
        <w:rPr>
          <w:b/>
        </w:rPr>
        <w:t>, pakollinen vain palvelupyynnön PP55 yhteydessä</w:t>
      </w:r>
      <w:r w:rsidRPr="00352BC4">
        <w:rPr>
          <w:b/>
        </w:rPr>
        <w:t xml:space="preserve"> </w:t>
      </w:r>
    </w:p>
    <w:p w14:paraId="273A7166" w14:textId="77777777" w:rsidR="00CD0D7D" w:rsidRPr="00352BC4" w:rsidRDefault="00CD0D7D" w:rsidP="008C4559">
      <w:pPr>
        <w:pStyle w:val="Luettelokappale"/>
        <w:numPr>
          <w:ilvl w:val="1"/>
          <w:numId w:val="18"/>
        </w:numPr>
      </w:pPr>
      <w:r w:rsidRPr="00352BC4">
        <w:t xml:space="preserve">1.2.246.537.5.40120.2006 / </w:t>
      </w:r>
      <w:proofErr w:type="spellStart"/>
      <w:r w:rsidRPr="00352BC4">
        <w:t>KanTa</w:t>
      </w:r>
      <w:proofErr w:type="spellEnd"/>
      <w:r w:rsidRPr="00352BC4">
        <w:t xml:space="preserve">-palvelut - Kontrollikehyksen prosessinhallintakoodisto: </w:t>
      </w:r>
    </w:p>
    <w:p w14:paraId="081D0C88" w14:textId="77777777" w:rsidR="00CD0D7D" w:rsidRPr="00352BC4" w:rsidRDefault="00CD0D7D" w:rsidP="008C4559">
      <w:pPr>
        <w:pStyle w:val="Luettelokappale"/>
        <w:numPr>
          <w:ilvl w:val="2"/>
          <w:numId w:val="18"/>
        </w:numPr>
      </w:pPr>
      <w:r w:rsidRPr="00352BC4">
        <w:t xml:space="preserve">arvo 3: sähköisen arkiston varmistusten hallinta </w:t>
      </w:r>
    </w:p>
    <w:p w14:paraId="5D7672E7" w14:textId="77777777" w:rsidR="00CD0D7D" w:rsidRPr="00352BC4" w:rsidRDefault="00CD0D7D" w:rsidP="008C4559">
      <w:pPr>
        <w:pStyle w:val="Luettelokappale"/>
        <w:numPr>
          <w:ilvl w:val="1"/>
          <w:numId w:val="18"/>
        </w:numPr>
      </w:pPr>
      <w:r w:rsidRPr="00352BC4">
        <w:t>1.2.246.537.6.240.2012 THL/</w:t>
      </w:r>
      <w:proofErr w:type="spellStart"/>
      <w:r w:rsidRPr="00352BC4">
        <w:t>Oper</w:t>
      </w:r>
      <w:proofErr w:type="spellEnd"/>
      <w:r w:rsidRPr="00352BC4">
        <w:t xml:space="preserve">- Potilastietojen katselun erityinen syy </w:t>
      </w:r>
    </w:p>
    <w:p w14:paraId="2422FC49" w14:textId="77777777" w:rsidR="00CD0D7D" w:rsidRPr="00352BC4" w:rsidRDefault="00CD0D7D" w:rsidP="008C4559">
      <w:pPr>
        <w:pStyle w:val="Luettelokappale"/>
        <w:numPr>
          <w:ilvl w:val="2"/>
          <w:numId w:val="18"/>
        </w:numPr>
      </w:pPr>
      <w:r w:rsidRPr="00352BC4">
        <w:t>”palvelutapahtumatunnuksen selvittäminen”</w:t>
      </w:r>
    </w:p>
    <w:p w14:paraId="6D35335D" w14:textId="77777777" w:rsidR="006E2A3A" w:rsidRPr="00EF3E10" w:rsidRDefault="006E2A3A" w:rsidP="00524F8E">
      <w:pPr>
        <w:pStyle w:val="Leipsisennetty"/>
        <w:rPr>
          <w:rFonts w:cs="Arial"/>
          <w:lang w:val="fi"/>
        </w:rPr>
      </w:pPr>
      <w:r w:rsidRPr="00EF3E10">
        <w:rPr>
          <w:rFonts w:cs="Arial"/>
          <w:lang w:val="fi"/>
        </w:rPr>
        <w:t>Lisäksi MR-rakenteissa välitetään teknisen rajapinnan yleiset parametrit (käytännössä HL7 V3 -kehykset).</w:t>
      </w:r>
    </w:p>
    <w:p w14:paraId="2D00757E" w14:textId="77777777" w:rsidR="006E2A3A" w:rsidRPr="00E01EC8" w:rsidRDefault="006E2A3A" w:rsidP="006E2A3A">
      <w:pPr>
        <w:rPr>
          <w:rFonts w:cs="Arial"/>
          <w:lang w:val="fi"/>
        </w:rPr>
      </w:pPr>
    </w:p>
    <w:p w14:paraId="05A81C3F" w14:textId="77777777" w:rsidR="00CD0D7D" w:rsidRPr="00E01EC8" w:rsidRDefault="00CD0D7D" w:rsidP="003B5939">
      <w:pPr>
        <w:pStyle w:val="Otsikko2"/>
        <w:rPr>
          <w:rFonts w:cs="Arial"/>
        </w:rPr>
      </w:pPr>
      <w:bookmarkStart w:id="515" w:name="_Toc34289043"/>
      <w:r w:rsidRPr="00E01EC8">
        <w:rPr>
          <w:rFonts w:cs="Arial"/>
        </w:rPr>
        <w:t>Tietosisältö – vastaus</w:t>
      </w:r>
      <w:bookmarkEnd w:id="515"/>
    </w:p>
    <w:p w14:paraId="1D505C94" w14:textId="492AC9D0" w:rsidR="00CD0D7D" w:rsidRPr="00B602C1" w:rsidRDefault="00131307" w:rsidP="00524F8E">
      <w:pPr>
        <w:pStyle w:val="Leipsisennetty"/>
        <w:rPr>
          <w:rFonts w:cs="Arial"/>
        </w:rPr>
      </w:pPr>
      <w:r w:rsidRPr="00C47E27">
        <w:rPr>
          <w:rFonts w:cs="Arial"/>
        </w:rPr>
        <w:t>Hakupyyntö toteutetaan käyttämällä</w:t>
      </w:r>
      <w:del w:id="516" w:author="Pakari Arja" w:date="2020-02-18T17:08:00Z">
        <w:r w:rsidRPr="00C47E27" w:rsidDel="00900454">
          <w:rPr>
            <w:rFonts w:cs="Arial"/>
          </w:rPr>
          <w:delText xml:space="preserve"> KANTA Potilaskertomusarkiston</w:delText>
        </w:r>
      </w:del>
      <w:r w:rsidRPr="00C47E27">
        <w:rPr>
          <w:rFonts w:cs="Arial"/>
        </w:rPr>
        <w:t xml:space="preserve"> dokumentissa </w:t>
      </w:r>
      <w:ins w:id="517" w:author="Pakari Arja" w:date="2020-02-18T17:08:00Z">
        <w:r w:rsidR="00900454">
          <w:rPr>
            <w:rFonts w:cs="Arial"/>
          </w:rPr>
          <w:t xml:space="preserve">Potilastiedon arkiston </w:t>
        </w:r>
      </w:ins>
      <w:proofErr w:type="spellStart"/>
      <w:r w:rsidRPr="00C47E27">
        <w:rPr>
          <w:rFonts w:cs="Arial"/>
        </w:rPr>
        <w:t>Medical</w:t>
      </w:r>
      <w:proofErr w:type="spellEnd"/>
      <w:r w:rsidRPr="00C47E27">
        <w:rPr>
          <w:rFonts w:cs="Arial"/>
        </w:rPr>
        <w:t xml:space="preserve"> Records  -sanomat määriteltyä HL7 V3 MR –rajapintatoteutusta.</w:t>
      </w:r>
      <w:r w:rsidR="00CD0D7D" w:rsidRPr="00B602C1">
        <w:rPr>
          <w:rFonts w:cs="Arial"/>
        </w:rPr>
        <w:t xml:space="preserve"> Vastaus palautuu interaktiolla </w:t>
      </w:r>
      <w:proofErr w:type="spellStart"/>
      <w:r w:rsidR="00CD0D7D" w:rsidRPr="00B602C1">
        <w:rPr>
          <w:rFonts w:cs="Arial"/>
        </w:rPr>
        <w:t>Find</w:t>
      </w:r>
      <w:proofErr w:type="spellEnd"/>
      <w:r w:rsidR="00CD0D7D" w:rsidRPr="00B602C1">
        <w:rPr>
          <w:rFonts w:cs="Arial"/>
        </w:rPr>
        <w:t xml:space="preserve"> </w:t>
      </w:r>
      <w:proofErr w:type="spellStart"/>
      <w:r w:rsidR="00CD0D7D" w:rsidRPr="00B602C1">
        <w:rPr>
          <w:rFonts w:cs="Arial"/>
        </w:rPr>
        <w:t>Document</w:t>
      </w:r>
      <w:proofErr w:type="spellEnd"/>
      <w:r w:rsidR="00CD0D7D" w:rsidRPr="00B602C1">
        <w:rPr>
          <w:rFonts w:cs="Arial"/>
        </w:rPr>
        <w:t xml:space="preserve"> Metadata </w:t>
      </w:r>
      <w:proofErr w:type="spellStart"/>
      <w:r w:rsidR="00CD0D7D" w:rsidRPr="00B602C1">
        <w:rPr>
          <w:rFonts w:cs="Arial"/>
        </w:rPr>
        <w:t>Response</w:t>
      </w:r>
      <w:proofErr w:type="spellEnd"/>
      <w:r w:rsidR="00CD0D7D" w:rsidRPr="00B602C1">
        <w:rPr>
          <w:rFonts w:cs="Arial"/>
        </w:rPr>
        <w:t xml:space="preserve"> (RCMR_IN100030FI01) ja sill</w:t>
      </w:r>
      <w:r w:rsidRPr="00B602C1">
        <w:rPr>
          <w:rFonts w:cs="Arial"/>
        </w:rPr>
        <w:t>ä palautuu ainoastaan sanomatyypille RCMR_MT100001FI01 (</w:t>
      </w:r>
      <w:proofErr w:type="spellStart"/>
      <w:r w:rsidRPr="00B602C1">
        <w:rPr>
          <w:rFonts w:cs="Arial"/>
        </w:rPr>
        <w:t>Document</w:t>
      </w:r>
      <w:proofErr w:type="spellEnd"/>
      <w:r w:rsidRPr="00B602C1">
        <w:rPr>
          <w:rFonts w:cs="Arial"/>
        </w:rPr>
        <w:t xml:space="preserve"> </w:t>
      </w:r>
      <w:proofErr w:type="spellStart"/>
      <w:r w:rsidRPr="00B602C1">
        <w:rPr>
          <w:rFonts w:cs="Arial"/>
        </w:rPr>
        <w:t>Event</w:t>
      </w:r>
      <w:proofErr w:type="spellEnd"/>
      <w:r w:rsidRPr="00B602C1">
        <w:rPr>
          <w:rFonts w:cs="Arial"/>
        </w:rPr>
        <w:t>) määritellyt tiedot (Aktiivisten palvelutapahtumien palautettava kuvailutieto).</w:t>
      </w:r>
    </w:p>
    <w:p w14:paraId="2EFC5C61" w14:textId="20E4A606" w:rsidR="003B5939" w:rsidRPr="00547491" w:rsidRDefault="00131307" w:rsidP="00D2551F">
      <w:pPr>
        <w:pStyle w:val="Leipsisennetty"/>
        <w:rPr>
          <w:rFonts w:cs="Arial"/>
        </w:rPr>
      </w:pPr>
      <w:r w:rsidRPr="00547491">
        <w:rPr>
          <w:rFonts w:cs="Arial"/>
        </w:rPr>
        <w:t>Mikäli hakua rajattiin kyselyparametrilla tapahtumapäivän tai tapahtumapäivämäärävälin perusteella, arkisto palauttaa tällöin sellaiset palvelutapahtuman tiedot, jotka ovat päättyneet tai alkaneet hakukriteerien sisällä, myös sellaiset jotka ovat alkaneet hakukriteerien ulkopuolella ja ovat käynnissä.</w:t>
      </w:r>
      <w:r w:rsidR="00CD0D7D" w:rsidRPr="00547491">
        <w:rPr>
          <w:rFonts w:cs="Arial"/>
        </w:rPr>
        <w:t xml:space="preserve"> </w:t>
      </w:r>
    </w:p>
    <w:p w14:paraId="2270BB13" w14:textId="77777777" w:rsidR="00771078" w:rsidRPr="00547491" w:rsidRDefault="00771078" w:rsidP="00771078">
      <w:pPr>
        <w:pStyle w:val="Otsikko1"/>
        <w:rPr>
          <w:rFonts w:cs="Arial"/>
        </w:rPr>
      </w:pPr>
      <w:bookmarkStart w:id="518" w:name="_Toc34289044"/>
      <w:r w:rsidRPr="00547491">
        <w:rPr>
          <w:rFonts w:cs="Arial"/>
        </w:rPr>
        <w:lastRenderedPageBreak/>
        <w:t>Palvelutapahtumien haku luovutuskieltojen ylläpitoa varten PP56</w:t>
      </w:r>
      <w:bookmarkEnd w:id="518"/>
      <w:r w:rsidRPr="00547491">
        <w:rPr>
          <w:rFonts w:cs="Arial"/>
        </w:rPr>
        <w:t xml:space="preserve"> </w:t>
      </w:r>
    </w:p>
    <w:p w14:paraId="59C58677" w14:textId="77777777" w:rsidR="00771078" w:rsidRPr="00547491" w:rsidRDefault="00771078" w:rsidP="00771078">
      <w:pPr>
        <w:pStyle w:val="Leipsisennetty"/>
        <w:rPr>
          <w:rFonts w:cs="Arial"/>
          <w:lang w:eastAsia="en-US"/>
        </w:rPr>
      </w:pPr>
      <w:r w:rsidRPr="00547491">
        <w:rPr>
          <w:rFonts w:cs="Arial"/>
          <w:lang w:val="fi"/>
        </w:rPr>
        <w:t>Huom. tässä luvussa kuvattava palvelupyyntö PP56 noudattaa olemassa olevien Kanta-rajapintojen mukaista HL7 V3 –sanomaliikenneprotokollaa sekä</w:t>
      </w:r>
      <w:r w:rsidRPr="00547491">
        <w:rPr>
          <w:rFonts w:cs="Arial"/>
        </w:rPr>
        <w:t xml:space="preserve"> HL7 V3 </w:t>
      </w:r>
      <w:proofErr w:type="spellStart"/>
      <w:r w:rsidRPr="00547491">
        <w:rPr>
          <w:rFonts w:cs="Arial"/>
        </w:rPr>
        <w:t>Medical</w:t>
      </w:r>
      <w:proofErr w:type="spellEnd"/>
      <w:r w:rsidRPr="00547491">
        <w:rPr>
          <w:rFonts w:cs="Arial"/>
        </w:rPr>
        <w:t xml:space="preserve"> Records –rajapintatoteutusta</w:t>
      </w:r>
    </w:p>
    <w:p w14:paraId="09C476C6" w14:textId="77777777" w:rsidR="00771078" w:rsidRPr="00547491" w:rsidRDefault="00771078" w:rsidP="00771078">
      <w:pPr>
        <w:pStyle w:val="Otsikko2"/>
        <w:rPr>
          <w:rFonts w:cs="Arial"/>
        </w:rPr>
      </w:pPr>
      <w:bookmarkStart w:id="519" w:name="_Toc34289045"/>
      <w:r w:rsidRPr="00547491">
        <w:rPr>
          <w:rFonts w:cs="Arial"/>
        </w:rPr>
        <w:t>Liiketoimintalogiikan kuvaus (haku - vastaus)</w:t>
      </w:r>
      <w:bookmarkEnd w:id="519"/>
    </w:p>
    <w:p w14:paraId="510D40DA" w14:textId="77777777" w:rsidR="00771078" w:rsidRPr="00547491" w:rsidRDefault="00771078" w:rsidP="00771078">
      <w:pPr>
        <w:pStyle w:val="Leipsisennetty"/>
        <w:rPr>
          <w:rFonts w:cs="Arial"/>
        </w:rPr>
      </w:pPr>
      <w:r w:rsidRPr="00547491">
        <w:rPr>
          <w:rFonts w:cs="Arial"/>
        </w:rPr>
        <w:t>Palvelutapahtumatunnusten haku luovutuskieltojen ylläpitoa varten palauttaa kysyvälle järjestelmälle</w:t>
      </w:r>
      <w:r w:rsidR="005020DB" w:rsidRPr="00547491">
        <w:rPr>
          <w:rFonts w:cs="Arial"/>
        </w:rPr>
        <w:t xml:space="preserve"> tietyn potilaan kaikkien palvelunantajien palvelutapahtumien </w:t>
      </w:r>
      <w:r w:rsidRPr="00547491">
        <w:rPr>
          <w:rFonts w:cs="Arial"/>
        </w:rPr>
        <w:t>kuvailutiedot</w:t>
      </w:r>
      <w:r w:rsidR="005020DB" w:rsidRPr="00547491">
        <w:rPr>
          <w:rFonts w:cs="Arial"/>
        </w:rPr>
        <w:t>.</w:t>
      </w:r>
      <w:r w:rsidRPr="00547491">
        <w:rPr>
          <w:rFonts w:cs="Arial"/>
        </w:rPr>
        <w:t xml:space="preserve"> Palvelupyyntöä käytetään, kun potilastietojärjestelmään tarvitaan potilaan palvelutapahtumatiedot luovutuskieltojen ylläpitoa varten. Kyseessä on aina luovutushaku.</w:t>
      </w:r>
    </w:p>
    <w:p w14:paraId="047DCA82" w14:textId="77777777" w:rsidR="00771078" w:rsidRPr="00547491" w:rsidRDefault="00771078" w:rsidP="00771078">
      <w:pPr>
        <w:pStyle w:val="Leipsisennetty"/>
        <w:rPr>
          <w:rFonts w:cs="Arial"/>
        </w:rPr>
      </w:pPr>
      <w:r w:rsidRPr="00547491">
        <w:rPr>
          <w:rFonts w:cs="Arial"/>
        </w:rPr>
        <w:t>Hoitosuhteen todentamista ei tarvita mutta hakupyynnössä on käytettävä erityistä syytä "</w:t>
      </w:r>
      <w:r w:rsidR="005020DB" w:rsidRPr="00547491">
        <w:rPr>
          <w:rFonts w:cs="Arial"/>
        </w:rPr>
        <w:t>Palvelutapahtumatunnuksen selvittämisen perustelu luovutuskieltojen ylläpitoa varten</w:t>
      </w:r>
      <w:r w:rsidRPr="00547491">
        <w:rPr>
          <w:rFonts w:cs="Arial"/>
        </w:rPr>
        <w:t xml:space="preserve">". Luovutushaun oikeutuksen ja laajuuden tarkastaminen ohitetaan, samoin kaikki palvelutapahtumiin kohdistuvat kiellot (palvelutapahtuma-, rekisteri- ja palvelujen antaja) ohitetaan. Ohitukset perustuvat siihen, että </w:t>
      </w:r>
      <w:r w:rsidR="005020DB" w:rsidRPr="00547491">
        <w:rPr>
          <w:rFonts w:cs="Arial"/>
        </w:rPr>
        <w:t xml:space="preserve">luovutuskieltojen ylläpitotilanteessa on potilaan antama lupa tietojen hakemiseen. Hakupyyntö tehdään kysyvän palvelunantajan nimissä. </w:t>
      </w:r>
    </w:p>
    <w:p w14:paraId="68CE9280" w14:textId="77777777" w:rsidR="00771078" w:rsidRPr="00547491" w:rsidRDefault="005020DB" w:rsidP="00771078">
      <w:pPr>
        <w:pStyle w:val="Leipsisennetty"/>
        <w:rPr>
          <w:rFonts w:cs="Arial"/>
        </w:rPr>
      </w:pPr>
      <w:r w:rsidRPr="00547491">
        <w:rPr>
          <w:rFonts w:cs="Arial"/>
        </w:rPr>
        <w:t>P</w:t>
      </w:r>
      <w:r w:rsidR="00771078" w:rsidRPr="00547491">
        <w:rPr>
          <w:rFonts w:cs="Arial"/>
        </w:rPr>
        <w:t>alvelutapahtum</w:t>
      </w:r>
      <w:r w:rsidRPr="00547491">
        <w:rPr>
          <w:rFonts w:cs="Arial"/>
        </w:rPr>
        <w:t xml:space="preserve">atunnusten haku luovutuskieltojen ylläpitoa varten palauttaa kysyvälle järjestelmälle tietyn potilaan kaikkien palvelunantajien palvelutapahtumien </w:t>
      </w:r>
      <w:r w:rsidR="00E908D5" w:rsidRPr="00547491">
        <w:rPr>
          <w:rFonts w:cs="Arial"/>
        </w:rPr>
        <w:t xml:space="preserve">rajatut kuvailutiedot haussa käytetyillä rajausehdoilla rajattuna. </w:t>
      </w:r>
    </w:p>
    <w:p w14:paraId="57D717F5" w14:textId="77777777" w:rsidR="00771078" w:rsidRPr="00547491" w:rsidRDefault="00771078" w:rsidP="00771078">
      <w:pPr>
        <w:pStyle w:val="Otsikko2"/>
        <w:rPr>
          <w:rFonts w:cs="Arial"/>
        </w:rPr>
      </w:pPr>
      <w:bookmarkStart w:id="520" w:name="_Toc34289046"/>
      <w:r w:rsidRPr="00547491">
        <w:rPr>
          <w:rFonts w:cs="Arial"/>
        </w:rPr>
        <w:t>Tietosisältö - pyyntö</w:t>
      </w:r>
      <w:bookmarkEnd w:id="520"/>
    </w:p>
    <w:p w14:paraId="71BEFB93" w14:textId="77777777" w:rsidR="00771078" w:rsidRPr="00547491" w:rsidRDefault="00771078" w:rsidP="00771078">
      <w:pPr>
        <w:pStyle w:val="Leipsisennetty"/>
        <w:rPr>
          <w:rFonts w:cs="Arial"/>
          <w:lang w:val="fi"/>
        </w:rPr>
      </w:pPr>
      <w:r w:rsidRPr="00547491">
        <w:rPr>
          <w:rFonts w:cs="Arial"/>
          <w:lang w:val="fi"/>
        </w:rPr>
        <w:t xml:space="preserve">Hakupyyntö toteutetaan käyttämällä KANTA Potilaskertomusarkiston dokumentissa </w:t>
      </w:r>
      <w:proofErr w:type="spellStart"/>
      <w:r w:rsidRPr="00547491">
        <w:rPr>
          <w:rFonts w:cs="Arial"/>
        </w:rPr>
        <w:t>Medical</w:t>
      </w:r>
      <w:proofErr w:type="spellEnd"/>
      <w:r w:rsidRPr="00547491">
        <w:rPr>
          <w:rFonts w:cs="Arial"/>
        </w:rPr>
        <w:t xml:space="preserve"> </w:t>
      </w:r>
      <w:proofErr w:type="gramStart"/>
      <w:r w:rsidRPr="00547491">
        <w:rPr>
          <w:rFonts w:cs="Arial"/>
        </w:rPr>
        <w:t>Records  -</w:t>
      </w:r>
      <w:proofErr w:type="gramEnd"/>
      <w:r w:rsidRPr="00547491">
        <w:rPr>
          <w:rFonts w:cs="Arial"/>
        </w:rPr>
        <w:t xml:space="preserve">sanomat määriteltyä HL7 V3 MR –rajapintatoteutusta. </w:t>
      </w:r>
      <w:r w:rsidRPr="00547491">
        <w:rPr>
          <w:rFonts w:cs="Arial"/>
          <w:lang w:val="fi"/>
        </w:rPr>
        <w:t xml:space="preserve">Haussa on käytettävä interaktiota </w:t>
      </w:r>
      <w:proofErr w:type="spellStart"/>
      <w:r w:rsidRPr="00547491">
        <w:rPr>
          <w:rFonts w:cs="Arial"/>
          <w:lang w:val="fi"/>
        </w:rPr>
        <w:t>Find</w:t>
      </w:r>
      <w:proofErr w:type="spellEnd"/>
      <w:r w:rsidRPr="00547491">
        <w:rPr>
          <w:rFonts w:cs="Arial"/>
          <w:lang w:val="fi"/>
        </w:rPr>
        <w:t xml:space="preserve"> </w:t>
      </w:r>
      <w:proofErr w:type="spellStart"/>
      <w:r w:rsidRPr="00547491">
        <w:rPr>
          <w:rFonts w:cs="Arial"/>
          <w:lang w:val="fi"/>
        </w:rPr>
        <w:t>Document</w:t>
      </w:r>
      <w:proofErr w:type="spellEnd"/>
      <w:r w:rsidRPr="00547491">
        <w:rPr>
          <w:rFonts w:cs="Arial"/>
          <w:lang w:val="fi"/>
        </w:rPr>
        <w:t xml:space="preserve"> Metadata </w:t>
      </w:r>
      <w:proofErr w:type="spellStart"/>
      <w:r w:rsidRPr="00547491">
        <w:rPr>
          <w:rFonts w:cs="Arial"/>
          <w:lang w:val="fi"/>
        </w:rPr>
        <w:t>Query</w:t>
      </w:r>
      <w:proofErr w:type="spellEnd"/>
      <w:r w:rsidRPr="00547491">
        <w:rPr>
          <w:rFonts w:cs="Arial"/>
          <w:lang w:val="fi"/>
        </w:rPr>
        <w:t xml:space="preserve"> (RCMR_IN100029FI01), sillä haetaan vain palvelutapahtuman kuvailutietoja.</w:t>
      </w:r>
    </w:p>
    <w:p w14:paraId="46C633FB" w14:textId="77777777" w:rsidR="00771078" w:rsidRPr="00547491" w:rsidRDefault="00771078" w:rsidP="00771078">
      <w:pPr>
        <w:pStyle w:val="Leipsisennetty"/>
        <w:rPr>
          <w:rFonts w:cs="Arial"/>
          <w:lang w:val="fi"/>
        </w:rPr>
      </w:pPr>
      <w:r w:rsidRPr="00547491">
        <w:rPr>
          <w:rFonts w:cs="Arial"/>
          <w:lang w:val="fi"/>
        </w:rPr>
        <w:t xml:space="preserve">Hakuehtona voi käyttää </w:t>
      </w:r>
      <w:proofErr w:type="spellStart"/>
      <w:r w:rsidRPr="00547491">
        <w:rPr>
          <w:rFonts w:cs="Arial"/>
          <w:lang w:val="fi"/>
        </w:rPr>
        <w:t>Medical</w:t>
      </w:r>
      <w:proofErr w:type="spellEnd"/>
      <w:r w:rsidRPr="00547491">
        <w:rPr>
          <w:rFonts w:cs="Arial"/>
          <w:lang w:val="fi"/>
        </w:rPr>
        <w:t xml:space="preserve"> Records sanomien hakuehdon 9 Aktiivisten palvelutapahtumien kuvailutietojen haku mukaisia parametreja:</w:t>
      </w:r>
    </w:p>
    <w:p w14:paraId="3CC50E82" w14:textId="77777777" w:rsidR="00771078" w:rsidRPr="00352BC4" w:rsidRDefault="00771078" w:rsidP="00771078">
      <w:pPr>
        <w:pStyle w:val="Luettelokappale"/>
        <w:numPr>
          <w:ilvl w:val="0"/>
          <w:numId w:val="17"/>
        </w:numPr>
      </w:pPr>
      <w:r w:rsidRPr="00352BC4">
        <w:t>potilaan henkilötunnus (pakollinen)</w:t>
      </w:r>
    </w:p>
    <w:p w14:paraId="6ECA6166" w14:textId="77777777" w:rsidR="00771078" w:rsidRPr="00352BC4" w:rsidRDefault="00771078" w:rsidP="00771078">
      <w:pPr>
        <w:pStyle w:val="Luettelokappale"/>
        <w:numPr>
          <w:ilvl w:val="0"/>
          <w:numId w:val="17"/>
        </w:numPr>
      </w:pPr>
      <w:r w:rsidRPr="00352BC4">
        <w:t>tapahtumapäivä tai tapahtumapäivämääräväli (mikäli hakua halutaan rajata tapahtumapäivän tai tapahtumapäivämäärävälin perusteella)</w:t>
      </w:r>
    </w:p>
    <w:p w14:paraId="65076D87" w14:textId="77777777" w:rsidR="00771078" w:rsidRPr="00352BC4" w:rsidRDefault="00771078" w:rsidP="00771078">
      <w:pPr>
        <w:pStyle w:val="Luettelokappale"/>
        <w:numPr>
          <w:ilvl w:val="1"/>
          <w:numId w:val="17"/>
        </w:numPr>
      </w:pPr>
      <w:r w:rsidRPr="00352BC4">
        <w:t>aikarajausta on suositeltavaa käyttää, sillä muuten palautuu kaikki potilaan palvelutapahtumat</w:t>
      </w:r>
    </w:p>
    <w:p w14:paraId="6901CE66" w14:textId="77777777" w:rsidR="00771078" w:rsidRPr="00C47E27" w:rsidRDefault="00771078" w:rsidP="00771078">
      <w:pPr>
        <w:pStyle w:val="Leipsisennetty"/>
        <w:rPr>
          <w:rFonts w:cs="Arial"/>
        </w:rPr>
      </w:pPr>
      <w:r w:rsidRPr="00EF3E10">
        <w:rPr>
          <w:rFonts w:cs="Arial"/>
          <w:lang w:val="fi"/>
        </w:rPr>
        <w:t>Kontekstitiedot</w:t>
      </w:r>
      <w:r w:rsidRPr="00EF3E10">
        <w:rPr>
          <w:rFonts w:cs="Arial"/>
        </w:rPr>
        <w:t xml:space="preserve"> (pakolliset </w:t>
      </w:r>
      <w:r w:rsidRPr="00EF3E10">
        <w:rPr>
          <w:rFonts w:cs="Arial"/>
          <w:b/>
        </w:rPr>
        <w:t>lihavoitu</w:t>
      </w:r>
      <w:r w:rsidRPr="00E01EC8">
        <w:rPr>
          <w:rFonts w:cs="Arial"/>
          <w:b/>
        </w:rPr>
        <w:t>na</w:t>
      </w:r>
      <w:r w:rsidRPr="00E01EC8">
        <w:rPr>
          <w:rFonts w:cs="Arial"/>
        </w:rPr>
        <w:t>):</w:t>
      </w:r>
    </w:p>
    <w:p w14:paraId="055810A6" w14:textId="77777777" w:rsidR="00771078" w:rsidRPr="00352BC4" w:rsidRDefault="00771078" w:rsidP="00771078">
      <w:pPr>
        <w:pStyle w:val="Luettelokappale"/>
        <w:numPr>
          <w:ilvl w:val="0"/>
          <w:numId w:val="18"/>
        </w:numPr>
        <w:rPr>
          <w:lang w:val="en-US"/>
        </w:rPr>
      </w:pPr>
      <w:proofErr w:type="spellStart"/>
      <w:r w:rsidRPr="00352BC4">
        <w:rPr>
          <w:b/>
          <w:lang w:val="en-US"/>
        </w:rPr>
        <w:lastRenderedPageBreak/>
        <w:t>Palvelujen</w:t>
      </w:r>
      <w:proofErr w:type="spellEnd"/>
      <w:r w:rsidRPr="00352BC4">
        <w:rPr>
          <w:b/>
          <w:lang w:val="en-US"/>
        </w:rPr>
        <w:t xml:space="preserve"> </w:t>
      </w:r>
      <w:proofErr w:type="spellStart"/>
      <w:r w:rsidRPr="00352BC4">
        <w:rPr>
          <w:b/>
          <w:lang w:val="en-US"/>
        </w:rPr>
        <w:t>antaja</w:t>
      </w:r>
      <w:proofErr w:type="spellEnd"/>
      <w:r w:rsidRPr="00352BC4">
        <w:rPr>
          <w:lang w:val="en-US"/>
        </w:rPr>
        <w:t xml:space="preserve"> controlActProcess/authorOrPerformer/assignedPerson/RepresentedOrganization/id </w:t>
      </w:r>
    </w:p>
    <w:p w14:paraId="1E8371DF" w14:textId="77777777" w:rsidR="00771078" w:rsidRPr="00352BC4" w:rsidRDefault="00771078" w:rsidP="00771078">
      <w:pPr>
        <w:pStyle w:val="Luettelokappale"/>
        <w:numPr>
          <w:ilvl w:val="0"/>
          <w:numId w:val="18"/>
        </w:numPr>
        <w:rPr>
          <w:b/>
        </w:rPr>
      </w:pPr>
      <w:r w:rsidRPr="00352BC4">
        <w:rPr>
          <w:b/>
        </w:rPr>
        <w:t xml:space="preserve">Ammattihenkilö </w:t>
      </w:r>
      <w:r w:rsidRPr="00352BC4">
        <w:t>(palvelujen tuottajan)</w:t>
      </w:r>
    </w:p>
    <w:p w14:paraId="33B42904" w14:textId="77777777" w:rsidR="00771078" w:rsidRPr="00352BC4" w:rsidRDefault="00771078" w:rsidP="00771078">
      <w:pPr>
        <w:pStyle w:val="Luettelokappale"/>
        <w:numPr>
          <w:ilvl w:val="1"/>
          <w:numId w:val="18"/>
        </w:numPr>
      </w:pPr>
      <w:r w:rsidRPr="00352BC4">
        <w:t xml:space="preserve">ammattihenkilön id </w:t>
      </w:r>
    </w:p>
    <w:p w14:paraId="2196505A" w14:textId="77777777" w:rsidR="00771078" w:rsidRPr="00352BC4" w:rsidRDefault="00771078" w:rsidP="00771078">
      <w:pPr>
        <w:pStyle w:val="Luettelokappale"/>
        <w:numPr>
          <w:ilvl w:val="1"/>
          <w:numId w:val="18"/>
        </w:numPr>
      </w:pPr>
      <w:r w:rsidRPr="00352BC4">
        <w:t>ammattihenkilön nimi</w:t>
      </w:r>
    </w:p>
    <w:p w14:paraId="1E9554A1" w14:textId="77777777" w:rsidR="00771078" w:rsidRPr="00352BC4" w:rsidRDefault="00771078" w:rsidP="00771078">
      <w:pPr>
        <w:pStyle w:val="Luettelokappale"/>
        <w:numPr>
          <w:ilvl w:val="1"/>
          <w:numId w:val="18"/>
        </w:numPr>
      </w:pPr>
      <w:r w:rsidRPr="00352BC4">
        <w:t xml:space="preserve">ammattihenkilön </w:t>
      </w:r>
      <w:proofErr w:type="spellStart"/>
      <w:r w:rsidRPr="00352BC4">
        <w:t>tunnistaumistapa</w:t>
      </w:r>
      <w:proofErr w:type="spellEnd"/>
    </w:p>
    <w:p w14:paraId="61DC6659" w14:textId="77777777" w:rsidR="00771078" w:rsidRPr="00352BC4" w:rsidRDefault="00771078" w:rsidP="00771078">
      <w:pPr>
        <w:pStyle w:val="Luettelokappale"/>
        <w:numPr>
          <w:ilvl w:val="1"/>
          <w:numId w:val="18"/>
        </w:numPr>
      </w:pPr>
      <w:r w:rsidRPr="00352BC4">
        <w:t>ammattihenkilön palveluyksikkö</w:t>
      </w:r>
    </w:p>
    <w:p w14:paraId="5F4F5792" w14:textId="77777777" w:rsidR="00771078" w:rsidRPr="00352BC4" w:rsidRDefault="00771078" w:rsidP="00771078">
      <w:pPr>
        <w:pStyle w:val="Luettelokappale"/>
        <w:numPr>
          <w:ilvl w:val="0"/>
          <w:numId w:val="18"/>
        </w:numPr>
      </w:pPr>
      <w:r w:rsidRPr="00352BC4">
        <w:rPr>
          <w:b/>
        </w:rPr>
        <w:t xml:space="preserve">Rekisterinpitäjä </w:t>
      </w:r>
    </w:p>
    <w:p w14:paraId="01DF63D2" w14:textId="77777777" w:rsidR="00771078" w:rsidRPr="00352BC4" w:rsidRDefault="00771078" w:rsidP="00771078">
      <w:pPr>
        <w:pStyle w:val="Luettelokappale"/>
        <w:numPr>
          <w:ilvl w:val="1"/>
          <w:numId w:val="18"/>
        </w:numPr>
      </w:pPr>
      <w:r w:rsidRPr="00352BC4">
        <w:t xml:space="preserve">+ rekisteritunnus + tarvittaessa rekisterin tarkenne </w:t>
      </w:r>
    </w:p>
    <w:p w14:paraId="7205125A" w14:textId="77777777" w:rsidR="00771078" w:rsidRPr="00352BC4" w:rsidRDefault="00771078" w:rsidP="00771078">
      <w:pPr>
        <w:pStyle w:val="Luettelokappale"/>
        <w:numPr>
          <w:ilvl w:val="0"/>
          <w:numId w:val="18"/>
        </w:numPr>
      </w:pPr>
      <w:r w:rsidRPr="00352BC4">
        <w:rPr>
          <w:b/>
        </w:rPr>
        <w:t xml:space="preserve">Erityinen syy </w:t>
      </w:r>
    </w:p>
    <w:p w14:paraId="479E0733" w14:textId="77777777" w:rsidR="00771078" w:rsidRPr="00352BC4" w:rsidRDefault="00771078" w:rsidP="00771078">
      <w:pPr>
        <w:pStyle w:val="Luettelokappale"/>
        <w:numPr>
          <w:ilvl w:val="1"/>
          <w:numId w:val="18"/>
        </w:numPr>
      </w:pPr>
      <w:r w:rsidRPr="00352BC4">
        <w:t xml:space="preserve">1.2.246.537.5.40120.2006 / </w:t>
      </w:r>
      <w:proofErr w:type="spellStart"/>
      <w:r w:rsidRPr="00352BC4">
        <w:t>KanTa</w:t>
      </w:r>
      <w:proofErr w:type="spellEnd"/>
      <w:r w:rsidRPr="00352BC4">
        <w:t xml:space="preserve">-palvelut - Kontrollikehyksen prosessinhallintakoodisto: </w:t>
      </w:r>
    </w:p>
    <w:p w14:paraId="14870DB7" w14:textId="77777777" w:rsidR="00771078" w:rsidRPr="00352BC4" w:rsidRDefault="00771078" w:rsidP="00771078">
      <w:pPr>
        <w:pStyle w:val="Luettelokappale"/>
        <w:numPr>
          <w:ilvl w:val="2"/>
          <w:numId w:val="18"/>
        </w:numPr>
      </w:pPr>
      <w:r w:rsidRPr="00352BC4">
        <w:t xml:space="preserve">arvo 3: sähköisen arkiston varmistusten hallinta </w:t>
      </w:r>
    </w:p>
    <w:p w14:paraId="1C25E552" w14:textId="77777777" w:rsidR="00771078" w:rsidRPr="00352BC4" w:rsidRDefault="00771078" w:rsidP="00771078">
      <w:pPr>
        <w:pStyle w:val="Luettelokappale"/>
        <w:numPr>
          <w:ilvl w:val="1"/>
          <w:numId w:val="18"/>
        </w:numPr>
      </w:pPr>
      <w:r w:rsidRPr="00352BC4">
        <w:t>1.2.246.537.6.240.2012 THL/</w:t>
      </w:r>
      <w:proofErr w:type="spellStart"/>
      <w:r w:rsidRPr="00352BC4">
        <w:t>Oper</w:t>
      </w:r>
      <w:proofErr w:type="spellEnd"/>
      <w:r w:rsidRPr="00352BC4">
        <w:t xml:space="preserve">- Potilastietojen katselun erityinen syy </w:t>
      </w:r>
    </w:p>
    <w:p w14:paraId="74DB4B56" w14:textId="77777777" w:rsidR="00771078" w:rsidRPr="00352BC4" w:rsidRDefault="00771078" w:rsidP="00771078">
      <w:pPr>
        <w:pStyle w:val="Luettelokappale"/>
        <w:numPr>
          <w:ilvl w:val="2"/>
          <w:numId w:val="18"/>
        </w:numPr>
      </w:pPr>
      <w:r w:rsidRPr="00352BC4">
        <w:t>”palvelutapahtumatunnuksen selvittämi</w:t>
      </w:r>
      <w:r w:rsidR="00CA01A9" w:rsidRPr="00352BC4">
        <w:t>sen perustelu luovutuskieltojen ylläpitoa varten</w:t>
      </w:r>
      <w:r w:rsidRPr="00352BC4">
        <w:t>”</w:t>
      </w:r>
    </w:p>
    <w:p w14:paraId="1BE60633" w14:textId="77777777" w:rsidR="00771078" w:rsidRPr="00EF3E10" w:rsidRDefault="00771078" w:rsidP="00771078">
      <w:pPr>
        <w:pStyle w:val="Leipsisennetty"/>
        <w:rPr>
          <w:rFonts w:cs="Arial"/>
          <w:lang w:val="fi"/>
        </w:rPr>
      </w:pPr>
      <w:r w:rsidRPr="00EF3E10">
        <w:rPr>
          <w:rFonts w:cs="Arial"/>
          <w:lang w:val="fi"/>
        </w:rPr>
        <w:t>Lisäksi MR-rakenteissa välitetään teknisen rajapinnan yleiset parametrit (käytännössä HL7 V3 -kehykset).</w:t>
      </w:r>
    </w:p>
    <w:p w14:paraId="628891FD" w14:textId="77777777" w:rsidR="00771078" w:rsidRPr="00E01EC8" w:rsidRDefault="00771078" w:rsidP="00771078">
      <w:pPr>
        <w:rPr>
          <w:rFonts w:cs="Arial"/>
          <w:lang w:val="fi"/>
        </w:rPr>
      </w:pPr>
    </w:p>
    <w:p w14:paraId="2C559158" w14:textId="77777777" w:rsidR="00771078" w:rsidRPr="00C47E27" w:rsidRDefault="00771078" w:rsidP="00771078">
      <w:pPr>
        <w:pStyle w:val="Otsikko2"/>
        <w:rPr>
          <w:rFonts w:cs="Arial"/>
        </w:rPr>
      </w:pPr>
      <w:bookmarkStart w:id="521" w:name="_Toc34289047"/>
      <w:r w:rsidRPr="00C47E27">
        <w:rPr>
          <w:rFonts w:cs="Arial"/>
        </w:rPr>
        <w:t>Tietosisältö – vastaus</w:t>
      </w:r>
      <w:bookmarkEnd w:id="521"/>
    </w:p>
    <w:p w14:paraId="69B5AF2A" w14:textId="77777777" w:rsidR="00771078" w:rsidRPr="00B602C1" w:rsidRDefault="00771078" w:rsidP="00771078">
      <w:pPr>
        <w:pStyle w:val="Leipsisennetty"/>
        <w:rPr>
          <w:rFonts w:cs="Arial"/>
        </w:rPr>
      </w:pPr>
      <w:r w:rsidRPr="00B602C1">
        <w:rPr>
          <w:rFonts w:cs="Arial"/>
        </w:rPr>
        <w:t xml:space="preserve">Hakupyyntö toteutetaan käyttämällä KANTA Potilaskertomusarkiston dokumentissa </w:t>
      </w:r>
      <w:proofErr w:type="spellStart"/>
      <w:r w:rsidRPr="00B602C1">
        <w:rPr>
          <w:rFonts w:cs="Arial"/>
        </w:rPr>
        <w:t>Medical</w:t>
      </w:r>
      <w:proofErr w:type="spellEnd"/>
      <w:r w:rsidRPr="00B602C1">
        <w:rPr>
          <w:rFonts w:cs="Arial"/>
        </w:rPr>
        <w:t xml:space="preserve"> </w:t>
      </w:r>
      <w:proofErr w:type="gramStart"/>
      <w:r w:rsidRPr="00B602C1">
        <w:rPr>
          <w:rFonts w:cs="Arial"/>
        </w:rPr>
        <w:t>Records  -</w:t>
      </w:r>
      <w:proofErr w:type="gramEnd"/>
      <w:r w:rsidRPr="00B602C1">
        <w:rPr>
          <w:rFonts w:cs="Arial"/>
        </w:rPr>
        <w:t xml:space="preserve">sanomat määriteltyä HL7 V3 MR –rajapintatoteutusta. Vastaus palautuu interaktiolla </w:t>
      </w:r>
      <w:proofErr w:type="spellStart"/>
      <w:r w:rsidRPr="00B602C1">
        <w:rPr>
          <w:rFonts w:cs="Arial"/>
        </w:rPr>
        <w:t>Find</w:t>
      </w:r>
      <w:proofErr w:type="spellEnd"/>
      <w:r w:rsidRPr="00B602C1">
        <w:rPr>
          <w:rFonts w:cs="Arial"/>
        </w:rPr>
        <w:t xml:space="preserve"> </w:t>
      </w:r>
      <w:proofErr w:type="spellStart"/>
      <w:r w:rsidRPr="00B602C1">
        <w:rPr>
          <w:rFonts w:cs="Arial"/>
        </w:rPr>
        <w:t>Document</w:t>
      </w:r>
      <w:proofErr w:type="spellEnd"/>
      <w:r w:rsidRPr="00B602C1">
        <w:rPr>
          <w:rFonts w:cs="Arial"/>
        </w:rPr>
        <w:t xml:space="preserve"> Metadata </w:t>
      </w:r>
      <w:proofErr w:type="spellStart"/>
      <w:r w:rsidRPr="00B602C1">
        <w:rPr>
          <w:rFonts w:cs="Arial"/>
        </w:rPr>
        <w:t>Response</w:t>
      </w:r>
      <w:proofErr w:type="spellEnd"/>
      <w:r w:rsidRPr="00B602C1">
        <w:rPr>
          <w:rFonts w:cs="Arial"/>
        </w:rPr>
        <w:t xml:space="preserve"> (RCMR_IN100030FI01) ja sillä palautuu ainoastaan sanomatyypille RCMR_MT100001FI01 (</w:t>
      </w:r>
      <w:proofErr w:type="spellStart"/>
      <w:r w:rsidRPr="00B602C1">
        <w:rPr>
          <w:rFonts w:cs="Arial"/>
        </w:rPr>
        <w:t>Document</w:t>
      </w:r>
      <w:proofErr w:type="spellEnd"/>
      <w:r w:rsidRPr="00B602C1">
        <w:rPr>
          <w:rFonts w:cs="Arial"/>
        </w:rPr>
        <w:t xml:space="preserve"> </w:t>
      </w:r>
      <w:proofErr w:type="spellStart"/>
      <w:r w:rsidRPr="00B602C1">
        <w:rPr>
          <w:rFonts w:cs="Arial"/>
        </w:rPr>
        <w:t>Event</w:t>
      </w:r>
      <w:proofErr w:type="spellEnd"/>
      <w:r w:rsidRPr="00B602C1">
        <w:rPr>
          <w:rFonts w:cs="Arial"/>
        </w:rPr>
        <w:t>) määritellyt tiedot (Aktiivisten palvelutapahtumien palautettava kuvailutieto).</w:t>
      </w:r>
    </w:p>
    <w:p w14:paraId="7A0DC20F" w14:textId="1289683B" w:rsidR="00771078" w:rsidRPr="00547491" w:rsidRDefault="00771078" w:rsidP="00771078">
      <w:pPr>
        <w:pStyle w:val="Leipsisennetty"/>
        <w:rPr>
          <w:rFonts w:cs="Arial"/>
        </w:rPr>
      </w:pPr>
      <w:r w:rsidRPr="00547491">
        <w:rPr>
          <w:rFonts w:cs="Arial"/>
        </w:rPr>
        <w:t>Mikäli hakua rajattiin kyselyparametrilla tapahtumapäivän tai tapahtumapäivämäärävälin perusteella, arkisto palauttaa tällöin sellaiset palvelutapahtuman tiedot, jotka ovat päättyneet tai alkaneet hakukriteerien sisällä, myös sellaiset jotka ovat alkaneet hakukriteerien ulkopuolella ja ovat käynnissä.</w:t>
      </w:r>
    </w:p>
    <w:p w14:paraId="7CDAB78D" w14:textId="61C54D2F" w:rsidR="00EC255E" w:rsidRPr="00547491" w:rsidRDefault="00EC255E" w:rsidP="006B03F4">
      <w:pPr>
        <w:pStyle w:val="Otsikko1"/>
        <w:rPr>
          <w:rFonts w:cs="Arial"/>
        </w:rPr>
      </w:pPr>
      <w:bookmarkStart w:id="522" w:name="_Toc34289048"/>
      <w:r w:rsidRPr="00547491">
        <w:rPr>
          <w:rFonts w:cs="Arial"/>
        </w:rPr>
        <w:lastRenderedPageBreak/>
        <w:t>Palvelutapahtuman olemassaolon tarkistus</w:t>
      </w:r>
      <w:r w:rsidR="004B7559" w:rsidRPr="00547491">
        <w:rPr>
          <w:rFonts w:cs="Arial"/>
        </w:rPr>
        <w:t xml:space="preserve"> PP57</w:t>
      </w:r>
      <w:bookmarkEnd w:id="522"/>
    </w:p>
    <w:p w14:paraId="6DC09109" w14:textId="77777777" w:rsidR="001C6174" w:rsidRPr="00547491" w:rsidRDefault="001C6174" w:rsidP="006B03F4">
      <w:pPr>
        <w:pStyle w:val="Otsikko2"/>
        <w:rPr>
          <w:rFonts w:cs="Arial"/>
        </w:rPr>
      </w:pPr>
      <w:bookmarkStart w:id="523" w:name="_Toc34289049"/>
      <w:r w:rsidRPr="00547491">
        <w:rPr>
          <w:rFonts w:cs="Arial"/>
        </w:rPr>
        <w:t>Liiketoimintalogiikan kuvaus (haku - vastaus)</w:t>
      </w:r>
      <w:bookmarkEnd w:id="523"/>
    </w:p>
    <w:p w14:paraId="0F88E701" w14:textId="465FC618" w:rsidR="001C6174" w:rsidRPr="00547491" w:rsidRDefault="001C6174">
      <w:pPr>
        <w:pStyle w:val="Leipsisennetty"/>
        <w:rPr>
          <w:rFonts w:cs="Arial"/>
          <w:lang w:eastAsia="en-US"/>
        </w:rPr>
      </w:pPr>
      <w:r w:rsidRPr="00547491">
        <w:rPr>
          <w:rFonts w:cs="Arial"/>
        </w:rPr>
        <w:t>Palvelutapahtuman olemassaolon</w:t>
      </w:r>
      <w:r w:rsidR="004479A4" w:rsidRPr="00547491">
        <w:rPr>
          <w:rFonts w:cs="Arial"/>
        </w:rPr>
        <w:t xml:space="preserve"> hakupyyntö palauttaa (tietyn potilaan</w:t>
      </w:r>
      <w:r w:rsidRPr="00547491">
        <w:rPr>
          <w:rFonts w:cs="Arial"/>
        </w:rPr>
        <w:t xml:space="preserve">) palvelutapahtuman kuvailutiedot (tietty rajattu kuvailutietojen joukko). </w:t>
      </w:r>
      <w:r w:rsidR="004B7559" w:rsidRPr="00547491">
        <w:rPr>
          <w:rFonts w:cs="Arial"/>
        </w:rPr>
        <w:t xml:space="preserve">Hakuehtona voidaan käyttää </w:t>
      </w:r>
      <w:r w:rsidR="00553DD4" w:rsidRPr="00547491">
        <w:rPr>
          <w:rFonts w:cs="Arial"/>
        </w:rPr>
        <w:t xml:space="preserve">joko </w:t>
      </w:r>
      <w:r w:rsidR="004B7559" w:rsidRPr="00547491">
        <w:rPr>
          <w:rFonts w:cs="Arial"/>
        </w:rPr>
        <w:t xml:space="preserve">palvelutapahtumatunnusta tai kuvantamisen järjestelmien yhteydessä </w:t>
      </w:r>
      <w:proofErr w:type="spellStart"/>
      <w:r w:rsidR="004B7559" w:rsidRPr="00547491">
        <w:rPr>
          <w:rFonts w:cs="Arial"/>
        </w:rPr>
        <w:t>Study</w:t>
      </w:r>
      <w:proofErr w:type="spellEnd"/>
      <w:r w:rsidR="004B7559" w:rsidRPr="00547491">
        <w:rPr>
          <w:rFonts w:cs="Arial"/>
        </w:rPr>
        <w:t xml:space="preserve"> </w:t>
      </w:r>
      <w:proofErr w:type="spellStart"/>
      <w:r w:rsidR="004B7559" w:rsidRPr="00547491">
        <w:rPr>
          <w:rFonts w:cs="Arial"/>
        </w:rPr>
        <w:t>Instance</w:t>
      </w:r>
      <w:proofErr w:type="spellEnd"/>
      <w:r w:rsidR="004B7559" w:rsidRPr="00547491">
        <w:rPr>
          <w:rFonts w:cs="Arial"/>
        </w:rPr>
        <w:t xml:space="preserve"> </w:t>
      </w:r>
      <w:proofErr w:type="spellStart"/>
      <w:r w:rsidR="004B7559" w:rsidRPr="00547491">
        <w:rPr>
          <w:rFonts w:cs="Arial"/>
        </w:rPr>
        <w:t>UID:ta</w:t>
      </w:r>
      <w:proofErr w:type="spellEnd"/>
      <w:r w:rsidR="004B7559" w:rsidRPr="00547491">
        <w:rPr>
          <w:rFonts w:cs="Arial"/>
        </w:rPr>
        <w:t>.</w:t>
      </w:r>
    </w:p>
    <w:p w14:paraId="1212D806" w14:textId="77777777" w:rsidR="001C6174" w:rsidRPr="00547491" w:rsidRDefault="001C6174" w:rsidP="006B03F4">
      <w:pPr>
        <w:pStyle w:val="Otsikko2"/>
        <w:rPr>
          <w:rFonts w:cs="Arial"/>
        </w:rPr>
      </w:pPr>
      <w:bookmarkStart w:id="524" w:name="_Toc34289050"/>
      <w:r w:rsidRPr="00547491">
        <w:rPr>
          <w:rFonts w:cs="Arial"/>
        </w:rPr>
        <w:t>Tietosisältö</w:t>
      </w:r>
      <w:bookmarkEnd w:id="524"/>
      <w:r w:rsidRPr="00547491">
        <w:rPr>
          <w:rFonts w:cs="Arial"/>
        </w:rPr>
        <w:t xml:space="preserve"> </w:t>
      </w:r>
    </w:p>
    <w:p w14:paraId="77F61CAB" w14:textId="625827FA" w:rsidR="00553DD4" w:rsidRPr="00352BC4" w:rsidRDefault="00553DD4" w:rsidP="00553DD4">
      <w:pPr>
        <w:pStyle w:val="Leipsisennetty"/>
        <w:rPr>
          <w:rFonts w:cs="Arial"/>
          <w:lang w:eastAsia="en-US"/>
        </w:rPr>
      </w:pPr>
      <w:r w:rsidRPr="00352BC4">
        <w:rPr>
          <w:rFonts w:cs="Arial"/>
          <w:lang w:eastAsia="en-US"/>
        </w:rPr>
        <w:t>Tässä luvussa kuvataan pyyntö- ja vastaussanoman rakenne.</w:t>
      </w:r>
    </w:p>
    <w:p w14:paraId="37B6B8B1" w14:textId="392A3A34" w:rsidR="00553DD4" w:rsidRPr="00EF3E10" w:rsidRDefault="00553DD4" w:rsidP="00553DD4">
      <w:pPr>
        <w:pStyle w:val="Leipsisennetty"/>
        <w:rPr>
          <w:rFonts w:cs="Arial"/>
          <w:lang w:eastAsia="en-US"/>
        </w:rPr>
      </w:pPr>
      <w:r w:rsidRPr="00EF3E10">
        <w:rPr>
          <w:rFonts w:cs="Arial"/>
          <w:lang w:eastAsia="en-US"/>
        </w:rPr>
        <w:t>Sanomaskeemat ja WSDL-rajapinnan kuvaus on julkaistu erillisinä tiedostoina tämän dokumentin rinnalla.</w:t>
      </w:r>
    </w:p>
    <w:p w14:paraId="77D83FC8" w14:textId="1284FF55" w:rsidR="004B7559" w:rsidRPr="00E01EC8" w:rsidRDefault="006C07DA" w:rsidP="006B03F4">
      <w:pPr>
        <w:pStyle w:val="Otsikko3"/>
        <w:rPr>
          <w:rFonts w:cs="Arial"/>
        </w:rPr>
      </w:pPr>
      <w:bookmarkStart w:id="525" w:name="_Toc34289051"/>
      <w:r w:rsidRPr="00E01EC8">
        <w:rPr>
          <w:rFonts w:cs="Arial"/>
        </w:rPr>
        <w:t>Pyyntösanoman rakenne</w:t>
      </w:r>
      <w:bookmarkEnd w:id="525"/>
    </w:p>
    <w:p w14:paraId="231E534C" w14:textId="440E68E1" w:rsidR="000577C5" w:rsidRPr="00C47E27" w:rsidRDefault="00B602C1" w:rsidP="00C47E27">
      <w:pPr>
        <w:pStyle w:val="Leipsisennetty"/>
        <w:ind w:left="0"/>
        <w:rPr>
          <w:rFonts w:cs="Arial"/>
        </w:rPr>
      </w:pPr>
      <w:r>
        <w:rPr>
          <w:rFonts w:cs="Arial"/>
          <w:noProof/>
        </w:rPr>
        <w:drawing>
          <wp:inline distT="0" distB="0" distL="0" distR="0" wp14:anchorId="77DA5AC6" wp14:editId="76BC4635">
            <wp:extent cx="6120130" cy="5154295"/>
            <wp:effectExtent l="0" t="0" r="0" b="8255"/>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p57.png"/>
                    <pic:cNvPicPr/>
                  </pic:nvPicPr>
                  <pic:blipFill>
                    <a:blip r:embed="rId13">
                      <a:extLst>
                        <a:ext uri="{28A0092B-C50C-407E-A947-70E740481C1C}">
                          <a14:useLocalDpi xmlns:a14="http://schemas.microsoft.com/office/drawing/2010/main" val="0"/>
                        </a:ext>
                      </a:extLst>
                    </a:blip>
                    <a:stretch>
                      <a:fillRect/>
                    </a:stretch>
                  </pic:blipFill>
                  <pic:spPr>
                    <a:xfrm>
                      <a:off x="0" y="0"/>
                      <a:ext cx="6120130" cy="5154295"/>
                    </a:xfrm>
                    <a:prstGeom prst="rect">
                      <a:avLst/>
                    </a:prstGeom>
                  </pic:spPr>
                </pic:pic>
              </a:graphicData>
            </a:graphic>
          </wp:inline>
        </w:drawing>
      </w:r>
    </w:p>
    <w:p w14:paraId="16F565FD" w14:textId="4994E8AA" w:rsidR="004B7559" w:rsidRPr="00352BC4" w:rsidRDefault="006C07DA" w:rsidP="006B03F4">
      <w:pPr>
        <w:pStyle w:val="Otsikko3"/>
        <w:rPr>
          <w:rFonts w:cs="Arial"/>
        </w:rPr>
      </w:pPr>
      <w:bookmarkStart w:id="526" w:name="_Toc34289052"/>
      <w:r w:rsidRPr="00352BC4">
        <w:rPr>
          <w:rFonts w:cs="Arial"/>
        </w:rPr>
        <w:lastRenderedPageBreak/>
        <w:t>Vastaussanoman rakenne</w:t>
      </w:r>
      <w:bookmarkEnd w:id="526"/>
    </w:p>
    <w:p w14:paraId="5F5668FC" w14:textId="2646FC16" w:rsidR="00553DD4" w:rsidRPr="005B6326" w:rsidRDefault="00220290" w:rsidP="00B602C1">
      <w:pPr>
        <w:pStyle w:val="Leipsisennetty"/>
        <w:ind w:hanging="601"/>
        <w:rPr>
          <w:rFonts w:cs="Arial"/>
          <w:lang w:eastAsia="en-US"/>
        </w:rPr>
      </w:pPr>
      <w:r>
        <w:rPr>
          <w:rFonts w:cs="Arial"/>
          <w:noProof/>
        </w:rPr>
        <w:drawing>
          <wp:inline distT="0" distB="0" distL="0" distR="0" wp14:anchorId="32634820" wp14:editId="5E7161DB">
            <wp:extent cx="6120130" cy="7937500"/>
            <wp:effectExtent l="0" t="0" r="0" b="635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p57_resp.png"/>
                    <pic:cNvPicPr/>
                  </pic:nvPicPr>
                  <pic:blipFill>
                    <a:blip r:embed="rId14">
                      <a:extLst>
                        <a:ext uri="{28A0092B-C50C-407E-A947-70E740481C1C}">
                          <a14:useLocalDpi xmlns:a14="http://schemas.microsoft.com/office/drawing/2010/main" val="0"/>
                        </a:ext>
                      </a:extLst>
                    </a:blip>
                    <a:stretch>
                      <a:fillRect/>
                    </a:stretch>
                  </pic:blipFill>
                  <pic:spPr>
                    <a:xfrm>
                      <a:off x="0" y="0"/>
                      <a:ext cx="6120130" cy="7937500"/>
                    </a:xfrm>
                    <a:prstGeom prst="rect">
                      <a:avLst/>
                    </a:prstGeom>
                  </pic:spPr>
                </pic:pic>
              </a:graphicData>
            </a:graphic>
          </wp:inline>
        </w:drawing>
      </w:r>
    </w:p>
    <w:p w14:paraId="11066FBB" w14:textId="77777777" w:rsidR="004B7559" w:rsidRPr="00EF3E10" w:rsidRDefault="004B7559" w:rsidP="004B7559">
      <w:pPr>
        <w:pStyle w:val="Otsikko2"/>
        <w:rPr>
          <w:rFonts w:cs="Arial"/>
        </w:rPr>
      </w:pPr>
      <w:bookmarkStart w:id="527" w:name="_Toc34289053"/>
      <w:r w:rsidRPr="00EF3E10">
        <w:rPr>
          <w:rFonts w:cs="Arial"/>
        </w:rPr>
        <w:lastRenderedPageBreak/>
        <w:t>Pääsynhallinta</w:t>
      </w:r>
      <w:bookmarkEnd w:id="527"/>
    </w:p>
    <w:p w14:paraId="3EF906CA" w14:textId="77777777" w:rsidR="004B7559" w:rsidRPr="00B602C1" w:rsidRDefault="004B7559" w:rsidP="004B7559">
      <w:pPr>
        <w:pStyle w:val="Leipsisennetty"/>
        <w:rPr>
          <w:rFonts w:cs="Arial"/>
          <w:lang w:eastAsia="en-US"/>
        </w:rPr>
      </w:pPr>
      <w:r w:rsidRPr="00E01EC8">
        <w:rPr>
          <w:rFonts w:cs="Arial"/>
          <w:lang w:eastAsia="en-US"/>
        </w:rPr>
        <w:t>Pääsynhallinta perustuu muun Kanta-sanomaliikenteen mukaisesti liityntäpisteeseen, Kanta-osoitteistoon ilmoitettuihin tietoihin s</w:t>
      </w:r>
      <w:r w:rsidR="006D3242" w:rsidRPr="00C47E27">
        <w:rPr>
          <w:rFonts w:cs="Arial"/>
          <w:lang w:eastAsia="en-US"/>
        </w:rPr>
        <w:t>ekä sanomalla välitettävään organisaatiotietoo</w:t>
      </w:r>
      <w:r w:rsidRPr="00C47E27">
        <w:rPr>
          <w:rFonts w:cs="Arial"/>
          <w:lang w:eastAsia="en-US"/>
        </w:rPr>
        <w:t xml:space="preserve">n. Pyyntösanomalla </w:t>
      </w:r>
      <w:r w:rsidR="00B314DC" w:rsidRPr="00C47E27">
        <w:rPr>
          <w:rFonts w:cs="Arial"/>
          <w:lang w:eastAsia="en-US"/>
        </w:rPr>
        <w:t xml:space="preserve">tieto </w:t>
      </w:r>
      <w:r w:rsidRPr="00C47E27">
        <w:rPr>
          <w:rFonts w:cs="Arial"/>
          <w:lang w:eastAsia="en-US"/>
        </w:rPr>
        <w:t>välitetään palvelupyynnön XML-elementissä ”</w:t>
      </w:r>
      <w:r w:rsidR="006D3242" w:rsidRPr="00C47E27">
        <w:rPr>
          <w:rFonts w:cs="Arial"/>
          <w:lang w:eastAsia="en-US"/>
        </w:rPr>
        <w:t>palveluntuottaja</w:t>
      </w:r>
      <w:r w:rsidRPr="00C47E27">
        <w:rPr>
          <w:rFonts w:cs="Arial"/>
          <w:lang w:eastAsia="en-US"/>
        </w:rPr>
        <w:t xml:space="preserve">” </w:t>
      </w:r>
      <w:r w:rsidRPr="00C47E27">
        <w:rPr>
          <w:rFonts w:cs="Arial"/>
        </w:rPr>
        <w:t>(organisatorinen taho, joka tarvitsee ko. tietoa</w:t>
      </w:r>
      <w:r w:rsidR="006D3242" w:rsidRPr="00C47E27">
        <w:rPr>
          <w:rFonts w:cs="Arial"/>
        </w:rPr>
        <w:t xml:space="preserve"> palvelutapahtuman olemassaolon</w:t>
      </w:r>
      <w:r w:rsidRPr="00B602C1">
        <w:rPr>
          <w:rFonts w:cs="Arial"/>
        </w:rPr>
        <w:t xml:space="preserve"> päättelyyn)</w:t>
      </w:r>
      <w:r w:rsidR="004479A4" w:rsidRPr="00B602C1">
        <w:rPr>
          <w:rFonts w:cs="Arial"/>
        </w:rPr>
        <w:t>. Palvelupyyntöä ei ole tarkoitettu käytettäväksi varsinaisesti potilaan hoidon yhteydessä vaan teknisessä mielessä tarkistettaessa palvelutapahtuman olemassaolo, jotta voidaan tehdä jokin tekninen jatkotoimenpide (esim. kuvantamistutkimuksen tallennus)</w:t>
      </w:r>
      <w:r w:rsidRPr="00B602C1">
        <w:rPr>
          <w:rFonts w:cs="Arial"/>
          <w:lang w:eastAsia="en-US"/>
        </w:rPr>
        <w:t>.</w:t>
      </w:r>
      <w:r w:rsidR="004479A4" w:rsidRPr="00B602C1">
        <w:rPr>
          <w:rFonts w:cs="Arial"/>
          <w:lang w:eastAsia="en-US"/>
        </w:rPr>
        <w:t xml:space="preserve"> </w:t>
      </w:r>
    </w:p>
    <w:p w14:paraId="72865383" w14:textId="77777777" w:rsidR="004B7559" w:rsidRPr="00547491" w:rsidRDefault="004B7559" w:rsidP="004B7559">
      <w:pPr>
        <w:pStyle w:val="Otsikko3"/>
        <w:rPr>
          <w:rFonts w:cs="Arial"/>
        </w:rPr>
      </w:pPr>
      <w:bookmarkStart w:id="528" w:name="_Toc34289054"/>
      <w:r w:rsidRPr="00547491">
        <w:rPr>
          <w:rFonts w:cs="Arial"/>
        </w:rPr>
        <w:t>Normaalitilanne</w:t>
      </w:r>
      <w:bookmarkEnd w:id="528"/>
    </w:p>
    <w:p w14:paraId="263ECA84" w14:textId="202C08B3" w:rsidR="004B7559" w:rsidRPr="00547491" w:rsidRDefault="006C07DA" w:rsidP="004B7559">
      <w:pPr>
        <w:pStyle w:val="Leipsisennetty"/>
        <w:rPr>
          <w:rFonts w:cs="Arial"/>
        </w:rPr>
      </w:pPr>
      <w:r w:rsidRPr="00547491">
        <w:rPr>
          <w:rFonts w:cs="Arial"/>
        </w:rPr>
        <w:t>P</w:t>
      </w:r>
      <w:r w:rsidR="004B7559" w:rsidRPr="00547491">
        <w:rPr>
          <w:rFonts w:cs="Arial"/>
        </w:rPr>
        <w:t xml:space="preserve">alveluntuottaja-elementtiin </w:t>
      </w:r>
      <w:r w:rsidRPr="00547491">
        <w:rPr>
          <w:rFonts w:cs="Arial"/>
        </w:rPr>
        <w:t xml:space="preserve">laitetaan kyselyn tekijän </w:t>
      </w:r>
      <w:r w:rsidR="00ED1A9D">
        <w:rPr>
          <w:rFonts w:cs="Arial"/>
        </w:rPr>
        <w:t xml:space="preserve">terveydenhuollon </w:t>
      </w:r>
      <w:r w:rsidRPr="00547491">
        <w:rPr>
          <w:rFonts w:cs="Arial"/>
        </w:rPr>
        <w:t xml:space="preserve">toimintayksikkö-tasoinen SOTE-organisaatiorekisterin mukainen </w:t>
      </w:r>
      <w:r w:rsidR="004B7559" w:rsidRPr="00547491">
        <w:rPr>
          <w:rFonts w:cs="Arial"/>
        </w:rPr>
        <w:t>tieto</w:t>
      </w:r>
      <w:r w:rsidRPr="00547491">
        <w:rPr>
          <w:rFonts w:cs="Arial"/>
        </w:rPr>
        <w:t xml:space="preserve"> (OID-koodi)</w:t>
      </w:r>
      <w:r w:rsidR="004B7559" w:rsidRPr="00547491">
        <w:rPr>
          <w:rFonts w:cs="Arial"/>
        </w:rPr>
        <w:t>.</w:t>
      </w:r>
    </w:p>
    <w:p w14:paraId="51EC0298" w14:textId="77777777" w:rsidR="004B7559" w:rsidRPr="00547491" w:rsidRDefault="004B7559" w:rsidP="004B7559">
      <w:pPr>
        <w:pStyle w:val="Otsikko3"/>
        <w:rPr>
          <w:rFonts w:cs="Arial"/>
        </w:rPr>
      </w:pPr>
      <w:bookmarkStart w:id="529" w:name="_Toc34289055"/>
      <w:r w:rsidRPr="00547491">
        <w:rPr>
          <w:rFonts w:cs="Arial"/>
        </w:rPr>
        <w:t>Pysyvä osoitteistokytkentä</w:t>
      </w:r>
      <w:bookmarkEnd w:id="529"/>
    </w:p>
    <w:p w14:paraId="662C567C" w14:textId="77777777" w:rsidR="004B7559" w:rsidRPr="00547491" w:rsidRDefault="004B7559" w:rsidP="004B7559">
      <w:pPr>
        <w:pStyle w:val="Leipsisennetty"/>
        <w:rPr>
          <w:rFonts w:cs="Arial"/>
        </w:rPr>
      </w:pPr>
      <w:r w:rsidRPr="00547491">
        <w:rPr>
          <w:rFonts w:cs="Arial"/>
        </w:rPr>
        <w:t xml:space="preserve">Erillisjärjestelmän edustaessa eri organisaatiota kuin liittyjätaho sen oikeus toimia Kanta-pääsynhallinnan näkökulmasta liittyjän nimissä edellyttää ydinjärjestelmästä (=palvelutapahtumasta) vastaavan ja erillisjärjestelmästä (=esimerkiksi laboratoriotutkimuksista) vastaavan organisaation keskinäistä sopimusta "pysyvästä" osoitteistokytkennästä tai ostopalveluvaltuutusta. Osoitteistokytkentään pohjautuva malli lienee tyypillisempi tapaus erillisjärjestelmäliitoksissa. </w:t>
      </w:r>
    </w:p>
    <w:p w14:paraId="4DFEC802" w14:textId="77777777" w:rsidR="004B7559" w:rsidRPr="00547491" w:rsidRDefault="004B7559" w:rsidP="004B7559">
      <w:pPr>
        <w:pStyle w:val="Leipsisennetty"/>
        <w:rPr>
          <w:rFonts w:cs="Arial"/>
        </w:rPr>
      </w:pPr>
      <w:r w:rsidRPr="00547491">
        <w:rPr>
          <w:rFonts w:cs="Arial"/>
        </w:rPr>
        <w:t>Tieto pysyvästä osoitteistokytkennästä liittyjän ja palveluntuottajan välillä tallennetaan Kanta-osoitteistoon. Palvelupyyntöön käytettävä palveluntuottajan (erillisjärjestelmästä vastaava organisaatio) liityntäpiste kytketään Kanta-osoitteistossa liittyjään (ydinjärjestelmästä vastaava organisaatio) ja kysely tehdään liittyjän nimissä. Vastaavalla tavalla voidaan ajatella, että kytkennässä liittyjän liityntäpiste annetaan palveluntuottajan käyttöön. Oleellista on, että liityntäpiste – liittyjä –suhde on palveluntuottajan yksilöivä jolloin 1) käyttöoikeudet tälle kombinaatiolle voidaan määritellä liittyjän toimesta palveluntuottajakohtaisesti ja 2) tähän palveluntuottajaan liittyvä liikenne on eroteltavissa liittyjän omasta Kanta-liikenteestä. Tässä mallissa palveluntuottaja-elementtiin asetetaan aina se taho, joka käyttää tietoa palvelutapahtuman</w:t>
      </w:r>
      <w:r w:rsidR="006C07DA" w:rsidRPr="00547491">
        <w:rPr>
          <w:rFonts w:cs="Arial"/>
        </w:rPr>
        <w:t xml:space="preserve"> olemassaolosta</w:t>
      </w:r>
      <w:r w:rsidRPr="00547491">
        <w:rPr>
          <w:rFonts w:cs="Arial"/>
        </w:rPr>
        <w:t>.</w:t>
      </w:r>
    </w:p>
    <w:p w14:paraId="424BE352" w14:textId="77777777" w:rsidR="004B7559" w:rsidRPr="00547491" w:rsidRDefault="004B7559" w:rsidP="004B7559">
      <w:pPr>
        <w:pStyle w:val="Leipsisennetty"/>
        <w:rPr>
          <w:rFonts w:cs="Arial"/>
        </w:rPr>
      </w:pPr>
      <w:r w:rsidRPr="00547491">
        <w:rPr>
          <w:rFonts w:cs="Arial"/>
        </w:rPr>
        <w:t xml:space="preserve">Ostopalveluvaltuutus toimii vastaavalla tavalla kuin muissakin Kanta-palveluissa eli ostopalveluvaltuutuksella voidaan antaa palveluntuottajalle rajattu oikeus toimia palvelunjärjestäjän roolissa Kanta-palveluun päin. </w:t>
      </w:r>
    </w:p>
    <w:p w14:paraId="745C9E86" w14:textId="77777777" w:rsidR="004B7559" w:rsidRPr="00547491" w:rsidRDefault="004B7559" w:rsidP="004B7559">
      <w:pPr>
        <w:pStyle w:val="Otsikko2"/>
        <w:rPr>
          <w:rFonts w:cs="Arial"/>
        </w:rPr>
      </w:pPr>
      <w:bookmarkStart w:id="530" w:name="_Toc34289056"/>
      <w:r w:rsidRPr="00547491">
        <w:rPr>
          <w:rFonts w:cs="Arial"/>
        </w:rPr>
        <w:lastRenderedPageBreak/>
        <w:t>Käsittelysäännöt</w:t>
      </w:r>
      <w:bookmarkEnd w:id="530"/>
    </w:p>
    <w:p w14:paraId="7271E8F0" w14:textId="2E10367E" w:rsidR="00220290" w:rsidRPr="00220290" w:rsidDel="00966577" w:rsidRDefault="00553DD4" w:rsidP="00220290">
      <w:pPr>
        <w:pStyle w:val="Leipsisennetty"/>
        <w:rPr>
          <w:del w:id="531" w:author="Pakari Arja" w:date="2020-01-31T20:32:00Z"/>
          <w:rFonts w:cs="Arial"/>
          <w:lang w:eastAsia="en-US"/>
        </w:rPr>
      </w:pPr>
      <w:r w:rsidRPr="00547491">
        <w:rPr>
          <w:rFonts w:cs="Arial"/>
          <w:lang w:eastAsia="en-US"/>
        </w:rPr>
        <w:t>Palvelutapahtumakysely palauttaa tiedon, löytyykö annetuilla kyselyparametreilla (</w:t>
      </w:r>
      <w:r w:rsidR="004479A4" w:rsidRPr="00547491">
        <w:rPr>
          <w:rFonts w:cs="Arial"/>
          <w:lang w:eastAsia="en-US"/>
        </w:rPr>
        <w:t xml:space="preserve">henkilötunnus &amp; joko </w:t>
      </w:r>
      <w:r w:rsidRPr="00547491">
        <w:rPr>
          <w:rFonts w:cs="Arial"/>
          <w:lang w:eastAsia="en-US"/>
        </w:rPr>
        <w:t xml:space="preserve">palvelutapahtumatunnus tai kuvantamisen </w:t>
      </w:r>
      <w:proofErr w:type="spellStart"/>
      <w:r w:rsidRPr="00547491">
        <w:rPr>
          <w:rFonts w:cs="Arial"/>
          <w:lang w:eastAsia="en-US"/>
        </w:rPr>
        <w:t>Study</w:t>
      </w:r>
      <w:proofErr w:type="spellEnd"/>
      <w:r w:rsidRPr="00547491">
        <w:rPr>
          <w:rFonts w:cs="Arial"/>
          <w:lang w:eastAsia="en-US"/>
        </w:rPr>
        <w:t xml:space="preserve"> </w:t>
      </w:r>
      <w:proofErr w:type="spellStart"/>
      <w:r w:rsidRPr="00547491">
        <w:rPr>
          <w:rFonts w:cs="Arial"/>
          <w:lang w:eastAsia="en-US"/>
        </w:rPr>
        <w:t>Instance</w:t>
      </w:r>
      <w:proofErr w:type="spellEnd"/>
      <w:r w:rsidRPr="00547491">
        <w:rPr>
          <w:rFonts w:cs="Arial"/>
          <w:lang w:eastAsia="en-US"/>
        </w:rPr>
        <w:t xml:space="preserve"> UID) </w:t>
      </w:r>
      <w:r w:rsidR="00EB753E" w:rsidRPr="00547491">
        <w:rPr>
          <w:rFonts w:cs="Arial"/>
          <w:lang w:eastAsia="en-US"/>
        </w:rPr>
        <w:t>palvelutapahtuma</w:t>
      </w:r>
      <w:r w:rsidRPr="00547491">
        <w:rPr>
          <w:rFonts w:cs="Arial"/>
          <w:lang w:eastAsia="en-US"/>
        </w:rPr>
        <w:t xml:space="preserve"> Potilastiedon arkistosta.</w:t>
      </w:r>
      <w:r w:rsidR="00966577">
        <w:rPr>
          <w:rFonts w:cs="Arial"/>
          <w:lang w:eastAsia="en-US"/>
        </w:rPr>
        <w:t xml:space="preserve"> </w:t>
      </w:r>
      <w:del w:id="532" w:author="Pakari Arja" w:date="2020-01-31T20:32:00Z">
        <w:r w:rsidR="00EB753E" w:rsidRPr="00547491" w:rsidDel="00966577">
          <w:rPr>
            <w:rFonts w:cs="Arial"/>
            <w:lang w:eastAsia="en-US"/>
          </w:rPr>
          <w:delText xml:space="preserve"> </w:delText>
        </w:r>
      </w:del>
    </w:p>
    <w:p w14:paraId="2C5E61BC" w14:textId="4BBD6416" w:rsidR="00220290" w:rsidRPr="00220290" w:rsidDel="00966577" w:rsidRDefault="00220290" w:rsidP="00220290">
      <w:pPr>
        <w:pStyle w:val="Leipsisennetty"/>
        <w:rPr>
          <w:del w:id="533" w:author="Pakari Arja" w:date="2020-01-31T20:31:00Z"/>
          <w:rFonts w:cs="Arial"/>
          <w:lang w:eastAsia="en-US"/>
        </w:rPr>
      </w:pPr>
      <w:del w:id="534" w:author="Pakari Arja" w:date="2020-01-31T20:31:00Z">
        <w:r w:rsidRPr="00220290" w:rsidDel="00966577">
          <w:rPr>
            <w:rFonts w:cs="Arial"/>
            <w:lang w:eastAsia="en-US"/>
          </w:rPr>
          <w:delText xml:space="preserve">Maakuntauudistuksen johdosta joissakin järjestelmissä on tarve saada tietoon maakuntauudistuksen jälkeinen rekisterinpitäjä jo ennen kuin muutokset tulevat lainvoimaisiksi ja käyttöön Potilastiedon arkistossa täysimääräisenä. Tätä varten PP57-rajapinta tukee ennen 1.1.2020 sekä aktiivisen rekisterinpitäjätiedon (paluusanoman kenttä ’rp’) että maakuntauudistuksen jälkeisen rekisterinpitäjätiedon (paluusanoman kenttä ’muutosrp’) palautusta, edellyttäen, että molemmat tiedot ovat tallennettuna Potilastiedon arkistoon palvelutapahtuma-asiakirjalle. </w:delText>
        </w:r>
      </w:del>
    </w:p>
    <w:p w14:paraId="203A5D70" w14:textId="3CB0AACF" w:rsidR="00EB753E" w:rsidRPr="00547491" w:rsidRDefault="00220290" w:rsidP="00220290">
      <w:pPr>
        <w:pStyle w:val="Leipsisennetty"/>
        <w:rPr>
          <w:rFonts w:cs="Arial"/>
          <w:lang w:eastAsia="en-US"/>
        </w:rPr>
      </w:pPr>
      <w:del w:id="535" w:author="Pakari Arja" w:date="2020-01-31T20:31:00Z">
        <w:r w:rsidRPr="00220290" w:rsidDel="00966577">
          <w:rPr>
            <w:rFonts w:cs="Arial"/>
            <w:lang w:eastAsia="en-US"/>
          </w:rPr>
          <w:delText xml:space="preserve">1.1.2020 alkaen paluusanomassa ei enää palauteta kenttää ’muutosrp’ ja ajantasainen rekisterinpitäjätieto saadaan paluusanoman kentästä ’rp’. Paluusanoman kenttä ’muutosrp’ palauttaa 1.1.2020 saakka julkisen terveydenhuollon osalta maakuntarekisterinpitäjätiedon ja yksityisen terveydenhuollon osalta ko. yksityisen rekisterinpitäjän tiedon. </w:delText>
        </w:r>
      </w:del>
      <w:r w:rsidRPr="00220290">
        <w:rPr>
          <w:rFonts w:cs="Arial"/>
          <w:lang w:eastAsia="en-US"/>
        </w:rPr>
        <w:t>Onnistuneessa tapauksessa löydetyltä palvelutapahtumalta palautetaan seuraavat kuvailutiedot Potilastiedon arkistosta:</w:t>
      </w:r>
    </w:p>
    <w:p w14:paraId="3ED6F32C" w14:textId="2C002F12" w:rsidR="00220290" w:rsidRPr="00AA37F8" w:rsidRDefault="00220290" w:rsidP="00220290">
      <w:pPr>
        <w:pStyle w:val="Leipsisennetty"/>
        <w:numPr>
          <w:ilvl w:val="0"/>
          <w:numId w:val="31"/>
        </w:numPr>
        <w:spacing w:before="100" w:beforeAutospacing="1" w:after="100" w:afterAutospacing="1" w:line="240" w:lineRule="auto"/>
        <w:ind w:hanging="357"/>
        <w:rPr>
          <w:rFonts w:cs="Arial"/>
          <w:lang w:eastAsia="en-US"/>
        </w:rPr>
      </w:pPr>
      <w:r w:rsidRPr="00547491">
        <w:rPr>
          <w:rFonts w:cs="Arial"/>
          <w:lang w:eastAsia="en-US"/>
        </w:rPr>
        <w:t>palvelutapahtuman tunnus (palvelutapahtuma</w:t>
      </w:r>
      <w:r>
        <w:rPr>
          <w:rFonts w:cs="Arial"/>
          <w:lang w:eastAsia="en-US"/>
        </w:rPr>
        <w:t>n OID</w:t>
      </w:r>
      <w:r w:rsidRPr="00547491">
        <w:rPr>
          <w:rFonts w:cs="Arial"/>
          <w:lang w:eastAsia="en-US"/>
        </w:rPr>
        <w:t>)</w:t>
      </w:r>
      <w:r>
        <w:rPr>
          <w:rFonts w:cs="Arial"/>
          <w:lang w:eastAsia="en-US"/>
        </w:rPr>
        <w:t xml:space="preserve">, </w:t>
      </w:r>
      <w:proofErr w:type="spellStart"/>
      <w:r>
        <w:rPr>
          <w:rFonts w:cs="Arial"/>
          <w:lang w:eastAsia="en-US"/>
        </w:rPr>
        <w:t>boolean</w:t>
      </w:r>
      <w:proofErr w:type="spellEnd"/>
      <w:r>
        <w:rPr>
          <w:rFonts w:cs="Arial"/>
          <w:lang w:eastAsia="en-US"/>
        </w:rPr>
        <w:t xml:space="preserve">-tyyppinen tieto onko palvelutapahtuma </w:t>
      </w:r>
      <w:ins w:id="536" w:author="Pakari Arja" w:date="2020-02-03T09:26:00Z">
        <w:r w:rsidR="0062320D">
          <w:rPr>
            <w:rFonts w:cs="Arial"/>
            <w:lang w:eastAsia="en-US"/>
          </w:rPr>
          <w:t xml:space="preserve">voimassa oleva </w:t>
        </w:r>
      </w:ins>
      <w:del w:id="537" w:author="Pakari Arja" w:date="2020-02-03T09:26:00Z">
        <w:r w:rsidDel="0062320D">
          <w:rPr>
            <w:rFonts w:cs="Arial"/>
            <w:lang w:eastAsia="en-US"/>
          </w:rPr>
          <w:delText xml:space="preserve">aktiivinen </w:delText>
        </w:r>
      </w:del>
      <w:r>
        <w:rPr>
          <w:rFonts w:cs="Arial"/>
          <w:lang w:eastAsia="en-US"/>
        </w:rPr>
        <w:t>sekä palvelutapahtuman alku- ja päättymisaika.</w:t>
      </w:r>
    </w:p>
    <w:p w14:paraId="573BC7F5" w14:textId="77777777" w:rsidR="00220290" w:rsidRDefault="00220290" w:rsidP="00220290">
      <w:pPr>
        <w:pStyle w:val="Leipsisennetty"/>
        <w:numPr>
          <w:ilvl w:val="0"/>
          <w:numId w:val="31"/>
        </w:numPr>
        <w:spacing w:before="100" w:beforeAutospacing="1" w:after="100" w:afterAutospacing="1" w:line="240" w:lineRule="auto"/>
        <w:ind w:hanging="357"/>
        <w:rPr>
          <w:rFonts w:cs="Arial"/>
          <w:lang w:eastAsia="en-US"/>
        </w:rPr>
      </w:pPr>
      <w:r>
        <w:rPr>
          <w:rFonts w:cs="Arial"/>
          <w:lang w:eastAsia="en-US"/>
        </w:rPr>
        <w:t xml:space="preserve">aktiivisen </w:t>
      </w:r>
      <w:r w:rsidRPr="00B602C1">
        <w:rPr>
          <w:rFonts w:cs="Arial"/>
          <w:lang w:eastAsia="en-US"/>
        </w:rPr>
        <w:t>rekisterinpitäjän</w:t>
      </w:r>
      <w:r>
        <w:rPr>
          <w:rFonts w:cs="Arial"/>
          <w:lang w:eastAsia="en-US"/>
        </w:rPr>
        <w:t xml:space="preserve"> </w:t>
      </w:r>
      <w:r w:rsidRPr="00B602C1">
        <w:rPr>
          <w:rFonts w:cs="Arial"/>
          <w:lang w:eastAsia="en-US"/>
        </w:rPr>
        <w:t>OID-tunnus ja nimi (</w:t>
      </w:r>
      <w:proofErr w:type="spellStart"/>
      <w:r w:rsidRPr="00B602C1">
        <w:rPr>
          <w:rFonts w:cs="Arial"/>
          <w:lang w:eastAsia="en-US"/>
        </w:rPr>
        <w:t>rp</w:t>
      </w:r>
      <w:proofErr w:type="spellEnd"/>
      <w:r w:rsidRPr="00B602C1">
        <w:rPr>
          <w:rFonts w:cs="Arial"/>
          <w:lang w:eastAsia="en-US"/>
        </w:rPr>
        <w:t>)</w:t>
      </w:r>
    </w:p>
    <w:p w14:paraId="2B72EE34" w14:textId="326AFB57" w:rsidR="00220290" w:rsidDel="00966577" w:rsidRDefault="00220290" w:rsidP="00220290">
      <w:pPr>
        <w:pStyle w:val="Leipsisennetty"/>
        <w:numPr>
          <w:ilvl w:val="1"/>
          <w:numId w:val="31"/>
        </w:numPr>
        <w:spacing w:before="100" w:beforeAutospacing="1" w:after="100" w:afterAutospacing="1" w:line="240" w:lineRule="auto"/>
        <w:rPr>
          <w:del w:id="538" w:author="Pakari Arja" w:date="2020-01-31T20:33:00Z"/>
          <w:rFonts w:cs="Arial"/>
          <w:lang w:eastAsia="en-US"/>
        </w:rPr>
      </w:pPr>
      <w:del w:id="539" w:author="Pakari Arja" w:date="2020-01-31T20:33:00Z">
        <w:r w:rsidDel="00966577">
          <w:rPr>
            <w:rFonts w:cs="Arial"/>
            <w:lang w:eastAsia="en-US"/>
          </w:rPr>
          <w:delText>Aktiivinen rekisterinpitäjä saadaan tästä kentästä ennen maakuntauudistusta sekä maakuntauudistuksen jälkeen</w:delText>
        </w:r>
        <w:r w:rsidR="00ED1A9D" w:rsidDel="00966577">
          <w:rPr>
            <w:rFonts w:cs="Arial"/>
            <w:lang w:eastAsia="en-US"/>
          </w:rPr>
          <w:delText>:</w:delText>
        </w:r>
      </w:del>
    </w:p>
    <w:p w14:paraId="23BB1756" w14:textId="7D0C6EB4" w:rsidR="00ED1A9D" w:rsidDel="00966577" w:rsidRDefault="00ED1A9D" w:rsidP="00964EC5">
      <w:pPr>
        <w:pStyle w:val="Leipsisennetty"/>
        <w:numPr>
          <w:ilvl w:val="2"/>
          <w:numId w:val="31"/>
        </w:numPr>
        <w:spacing w:before="100" w:beforeAutospacing="1" w:after="100" w:afterAutospacing="1" w:line="240" w:lineRule="auto"/>
        <w:rPr>
          <w:del w:id="540" w:author="Pakari Arja" w:date="2020-01-31T20:33:00Z"/>
          <w:rFonts w:cs="Arial"/>
          <w:lang w:eastAsia="en-US"/>
        </w:rPr>
      </w:pPr>
      <w:del w:id="541" w:author="Pakari Arja" w:date="2020-01-31T20:33:00Z">
        <w:r w:rsidRPr="00ED1A9D" w:rsidDel="00966577">
          <w:rPr>
            <w:rFonts w:cs="Arial"/>
            <w:lang w:eastAsia="en-US"/>
          </w:rPr>
          <w:delText xml:space="preserve">ennen 1.1.2020 kentässä palautetaan rekisterinpitäjärekisteristä </w:delText>
        </w:r>
        <w:r w:rsidDel="00966577">
          <w:rPr>
            <w:rFonts w:cs="Arial"/>
            <w:lang w:eastAsia="en-US"/>
          </w:rPr>
          <w:delText>(</w:delText>
        </w:r>
        <w:r w:rsidRPr="00ED1A9D" w:rsidDel="00966577">
          <w:rPr>
            <w:rFonts w:cs="Arial"/>
            <w:lang w:eastAsia="en-US"/>
          </w:rPr>
          <w:delText>1.2.246.537.6.40174.2008</w:delText>
        </w:r>
        <w:r w:rsidDel="00966577">
          <w:rPr>
            <w:rFonts w:cs="Arial"/>
            <w:lang w:eastAsia="en-US"/>
          </w:rPr>
          <w:delText>)</w:delText>
        </w:r>
        <w:r w:rsidRPr="00ED1A9D" w:rsidDel="00966577">
          <w:rPr>
            <w:rFonts w:cs="Arial"/>
            <w:lang w:eastAsia="en-US"/>
          </w:rPr>
          <w:delText xml:space="preserve"> löytyvän voimassa olevan rekisterinpitäjän OID-tunnus ja nimi tai yksityisen terveydenhuollon osalta</w:delText>
        </w:r>
        <w:r w:rsidDel="00966577">
          <w:rPr>
            <w:rFonts w:cs="Arial"/>
            <w:lang w:eastAsia="en-US"/>
          </w:rPr>
          <w:delText xml:space="preserve"> SOTE-organisaatiorekisteristä (</w:delText>
        </w:r>
        <w:r w:rsidRPr="00ED1A9D" w:rsidDel="00966577">
          <w:rPr>
            <w:rFonts w:cs="Arial"/>
            <w:lang w:eastAsia="en-US"/>
          </w:rPr>
          <w:delText>1.2.246.537.6.202.2008</w:delText>
        </w:r>
        <w:r w:rsidDel="00966577">
          <w:rPr>
            <w:rFonts w:cs="Arial"/>
            <w:lang w:eastAsia="en-US"/>
          </w:rPr>
          <w:delText>)</w:delText>
        </w:r>
        <w:r w:rsidRPr="00ED1A9D" w:rsidDel="00966577">
          <w:rPr>
            <w:rFonts w:cs="Arial"/>
            <w:lang w:eastAsia="en-US"/>
          </w:rPr>
          <w:delText xml:space="preserve"> löytyvän aktiivisen terveydenhuollon palvelunantajan OID-tunnus ja nimi. 1.1.2020 alkaen kentässä palautetaan maakuntarekisteristä (uusi rekisteri) löytyvän voimassa olevan rekisterinpitäjän OID-tunnus ja nimi tai yksityisen terveydenhuollon osalta SOTE-organisaatiorekisteristä </w:delText>
        </w:r>
        <w:r w:rsidDel="00966577">
          <w:rPr>
            <w:rFonts w:cs="Arial"/>
            <w:lang w:eastAsia="en-US"/>
          </w:rPr>
          <w:delText>(</w:delText>
        </w:r>
        <w:r w:rsidRPr="00ED1A9D" w:rsidDel="00966577">
          <w:rPr>
            <w:rFonts w:cs="Arial"/>
            <w:lang w:eastAsia="en-US"/>
          </w:rPr>
          <w:delText>1.2.246.537.6.202.2008</w:delText>
        </w:r>
        <w:r w:rsidDel="00966577">
          <w:rPr>
            <w:rFonts w:cs="Arial"/>
            <w:lang w:eastAsia="en-US"/>
          </w:rPr>
          <w:delText>)</w:delText>
        </w:r>
        <w:r w:rsidRPr="00ED1A9D" w:rsidDel="00966577">
          <w:rPr>
            <w:rFonts w:cs="Arial"/>
            <w:lang w:eastAsia="en-US"/>
          </w:rPr>
          <w:delText xml:space="preserve"> löytyvän aktiivisen terveydenhuollon palvelunantajan OID-tunnus ja nimi.</w:delText>
        </w:r>
      </w:del>
    </w:p>
    <w:p w14:paraId="7328FF74" w14:textId="7F145981" w:rsidR="00220290" w:rsidDel="00966577" w:rsidRDefault="00220290" w:rsidP="00220290">
      <w:pPr>
        <w:pStyle w:val="Leipsisennetty"/>
        <w:numPr>
          <w:ilvl w:val="0"/>
          <w:numId w:val="31"/>
        </w:numPr>
        <w:spacing w:before="100" w:beforeAutospacing="1" w:after="100" w:afterAutospacing="1" w:line="240" w:lineRule="auto"/>
        <w:ind w:hanging="357"/>
        <w:rPr>
          <w:del w:id="542" w:author="Pakari Arja" w:date="2020-01-31T20:36:00Z"/>
          <w:rFonts w:cs="Arial"/>
          <w:lang w:eastAsia="en-US"/>
        </w:rPr>
      </w:pPr>
      <w:del w:id="543" w:author="Pakari Arja" w:date="2020-01-31T20:36:00Z">
        <w:r w:rsidDel="00966577">
          <w:rPr>
            <w:rFonts w:cs="Arial"/>
            <w:lang w:eastAsia="en-US"/>
          </w:rPr>
          <w:delText>maakuntauudistuksen jälkeisen rekisterinpitäjän OID-tunnus ja nimi (muutosrp)</w:delText>
        </w:r>
      </w:del>
    </w:p>
    <w:p w14:paraId="06DCF8AF" w14:textId="76C79829" w:rsidR="00220290" w:rsidDel="00966577" w:rsidRDefault="00220290" w:rsidP="00220290">
      <w:pPr>
        <w:pStyle w:val="Leipsisennetty"/>
        <w:numPr>
          <w:ilvl w:val="1"/>
          <w:numId w:val="31"/>
        </w:numPr>
        <w:spacing w:before="100" w:beforeAutospacing="1" w:after="100" w:afterAutospacing="1" w:line="240" w:lineRule="auto"/>
        <w:rPr>
          <w:del w:id="544" w:author="Pakari Arja" w:date="2020-01-31T20:36:00Z"/>
          <w:rFonts w:cs="Arial"/>
          <w:lang w:eastAsia="en-US"/>
        </w:rPr>
      </w:pPr>
      <w:del w:id="545" w:author="Pakari Arja" w:date="2020-01-31T20:36:00Z">
        <w:r w:rsidDel="00966577">
          <w:rPr>
            <w:rFonts w:cs="Arial"/>
            <w:lang w:eastAsia="en-US"/>
          </w:rPr>
          <w:delText>Rekisterinpitäjä maakuntauudistuksen jälkeen saadaan tästä kentästä</w:delText>
        </w:r>
      </w:del>
    </w:p>
    <w:p w14:paraId="663D08A5" w14:textId="62255288" w:rsidR="00220290" w:rsidDel="00966577" w:rsidRDefault="00220290" w:rsidP="00220290">
      <w:pPr>
        <w:pStyle w:val="Leipsisennetty"/>
        <w:numPr>
          <w:ilvl w:val="1"/>
          <w:numId w:val="31"/>
        </w:numPr>
        <w:spacing w:before="100" w:beforeAutospacing="1" w:after="100" w:afterAutospacing="1" w:line="240" w:lineRule="auto"/>
        <w:rPr>
          <w:del w:id="546" w:author="Pakari Arja" w:date="2020-01-31T20:36:00Z"/>
          <w:rFonts w:cs="Arial"/>
          <w:lang w:eastAsia="en-US"/>
        </w:rPr>
      </w:pPr>
      <w:del w:id="547" w:author="Pakari Arja" w:date="2020-01-31T20:36:00Z">
        <w:r w:rsidDel="00966577">
          <w:rPr>
            <w:rFonts w:cs="Arial"/>
            <w:lang w:eastAsia="en-US"/>
          </w:rPr>
          <w:delText>Julkisella terveydenhuollolla maakunta, yksityisellä yksityinen palvelunantaja</w:delText>
        </w:r>
      </w:del>
    </w:p>
    <w:p w14:paraId="4E818F30" w14:textId="64C33C47" w:rsidR="00220290" w:rsidRPr="00B602C1" w:rsidDel="00966577" w:rsidRDefault="00220290" w:rsidP="00220290">
      <w:pPr>
        <w:pStyle w:val="Leipsisennetty"/>
        <w:numPr>
          <w:ilvl w:val="1"/>
          <w:numId w:val="31"/>
        </w:numPr>
        <w:spacing w:before="100" w:beforeAutospacing="1" w:after="100" w:afterAutospacing="1" w:line="240" w:lineRule="auto"/>
        <w:rPr>
          <w:del w:id="548" w:author="Pakari Arja" w:date="2020-01-31T20:36:00Z"/>
          <w:rFonts w:cs="Arial"/>
          <w:lang w:eastAsia="en-US"/>
        </w:rPr>
      </w:pPr>
      <w:del w:id="549" w:author="Pakari Arja" w:date="2020-01-31T20:36:00Z">
        <w:r w:rsidDel="00966577">
          <w:rPr>
            <w:rFonts w:cs="Arial"/>
            <w:lang w:eastAsia="en-US"/>
          </w:rPr>
          <w:delText>Kenttä poistuu käytöstä 1.1.2020, jonka vuoksi kenttä jätetään rajapintaan optionaaliseksi, vaikka 1.1.2020 saakka siinä voidaankin palauttaa dataa.</w:delText>
        </w:r>
      </w:del>
    </w:p>
    <w:p w14:paraId="5B5EF7D5" w14:textId="77777777" w:rsidR="00220290" w:rsidRPr="00B602C1" w:rsidRDefault="00220290" w:rsidP="00220290">
      <w:pPr>
        <w:pStyle w:val="Leipsisennetty"/>
        <w:numPr>
          <w:ilvl w:val="0"/>
          <w:numId w:val="31"/>
        </w:numPr>
        <w:spacing w:before="100" w:beforeAutospacing="1" w:after="100" w:afterAutospacing="1" w:line="240" w:lineRule="auto"/>
        <w:ind w:hanging="357"/>
        <w:rPr>
          <w:rFonts w:cs="Arial"/>
          <w:lang w:eastAsia="en-US"/>
        </w:rPr>
      </w:pPr>
      <w:r w:rsidRPr="00B602C1">
        <w:rPr>
          <w:rFonts w:cs="Arial"/>
          <w:lang w:eastAsia="en-US"/>
        </w:rPr>
        <w:t>potilasasiakirjan rekisteritunnu</w:t>
      </w:r>
      <w:r>
        <w:rPr>
          <w:rFonts w:cs="Arial"/>
          <w:lang w:eastAsia="en-US"/>
        </w:rPr>
        <w:t>s</w:t>
      </w:r>
      <w:r w:rsidRPr="00B602C1">
        <w:rPr>
          <w:rFonts w:cs="Arial"/>
          <w:lang w:eastAsia="en-US"/>
        </w:rPr>
        <w:t xml:space="preserve"> (rekisteri)</w:t>
      </w:r>
    </w:p>
    <w:p w14:paraId="65568696" w14:textId="77777777" w:rsidR="00220290" w:rsidRPr="00547491" w:rsidRDefault="00220290" w:rsidP="00220290">
      <w:pPr>
        <w:pStyle w:val="Leipsisennetty"/>
        <w:numPr>
          <w:ilvl w:val="1"/>
          <w:numId w:val="31"/>
        </w:numPr>
        <w:spacing w:before="100" w:beforeAutospacing="1" w:after="100" w:afterAutospacing="1" w:line="240" w:lineRule="auto"/>
        <w:rPr>
          <w:rFonts w:cs="Arial"/>
          <w:lang w:eastAsia="en-US"/>
        </w:rPr>
      </w:pPr>
      <w:r w:rsidRPr="00547491">
        <w:rPr>
          <w:rFonts w:cs="Arial"/>
          <w:lang w:eastAsia="en-US"/>
        </w:rPr>
        <w:lastRenderedPageBreak/>
        <w:t>rekisterin tarkenne, jos työterveydenhuolto (</w:t>
      </w:r>
      <w:proofErr w:type="spellStart"/>
      <w:r w:rsidRPr="00547491">
        <w:rPr>
          <w:rFonts w:cs="Arial"/>
          <w:lang w:eastAsia="en-US"/>
        </w:rPr>
        <w:t>rekTark</w:t>
      </w:r>
      <w:proofErr w:type="spellEnd"/>
      <w:r w:rsidRPr="00547491">
        <w:rPr>
          <w:rFonts w:cs="Arial"/>
          <w:lang w:eastAsia="en-US"/>
        </w:rPr>
        <w:t>)</w:t>
      </w:r>
    </w:p>
    <w:p w14:paraId="43760B06" w14:textId="77777777" w:rsidR="00220290" w:rsidRPr="00547491" w:rsidRDefault="00220290" w:rsidP="00220290">
      <w:pPr>
        <w:pStyle w:val="Leipsisennetty"/>
        <w:numPr>
          <w:ilvl w:val="0"/>
          <w:numId w:val="31"/>
        </w:numPr>
        <w:spacing w:before="100" w:beforeAutospacing="1" w:after="100" w:afterAutospacing="1" w:line="240" w:lineRule="auto"/>
        <w:rPr>
          <w:rFonts w:cs="Arial"/>
          <w:lang w:eastAsia="en-US"/>
        </w:rPr>
      </w:pPr>
      <w:r w:rsidRPr="00547491">
        <w:rPr>
          <w:rFonts w:cs="Arial"/>
          <w:lang w:eastAsia="en-US"/>
        </w:rPr>
        <w:t>aktiivisen rekisterinpitäjän laji (</w:t>
      </w:r>
      <w:proofErr w:type="spellStart"/>
      <w:r w:rsidRPr="00547491">
        <w:rPr>
          <w:rFonts w:cs="Arial"/>
          <w:lang w:eastAsia="en-US"/>
        </w:rPr>
        <w:t>aktiiviRpLaji</w:t>
      </w:r>
      <w:proofErr w:type="spellEnd"/>
      <w:r w:rsidRPr="00547491">
        <w:rPr>
          <w:rFonts w:cs="Arial"/>
          <w:lang w:eastAsia="en-US"/>
        </w:rPr>
        <w:t>)</w:t>
      </w:r>
    </w:p>
    <w:p w14:paraId="2291B98D" w14:textId="77777777" w:rsidR="00220290" w:rsidRPr="00547491" w:rsidRDefault="00220290" w:rsidP="00220290">
      <w:pPr>
        <w:pStyle w:val="Leipsisennetty"/>
        <w:numPr>
          <w:ilvl w:val="0"/>
          <w:numId w:val="31"/>
        </w:numPr>
        <w:spacing w:before="100" w:beforeAutospacing="1" w:after="100" w:afterAutospacing="1" w:line="240" w:lineRule="auto"/>
        <w:rPr>
          <w:rFonts w:cs="Arial"/>
          <w:lang w:eastAsia="en-US"/>
        </w:rPr>
      </w:pPr>
      <w:r w:rsidRPr="00547491">
        <w:rPr>
          <w:rFonts w:cs="Arial"/>
          <w:lang w:eastAsia="en-US"/>
        </w:rPr>
        <w:t>palveluntuottajan OID-tunnus ja nimi (=palvelunantaja)</w:t>
      </w:r>
    </w:p>
    <w:p w14:paraId="4B881DEE" w14:textId="77777777" w:rsidR="00220290" w:rsidRPr="00547491" w:rsidRDefault="00220290" w:rsidP="00220290">
      <w:pPr>
        <w:pStyle w:val="Leipsisennetty"/>
        <w:numPr>
          <w:ilvl w:val="0"/>
          <w:numId w:val="31"/>
        </w:numPr>
        <w:spacing w:before="100" w:beforeAutospacing="1" w:after="100" w:afterAutospacing="1" w:line="240" w:lineRule="auto"/>
        <w:rPr>
          <w:rFonts w:cs="Arial"/>
          <w:lang w:eastAsia="en-US"/>
        </w:rPr>
      </w:pPr>
      <w:r w:rsidRPr="00547491">
        <w:rPr>
          <w:rFonts w:cs="Arial"/>
          <w:lang w:eastAsia="en-US"/>
        </w:rPr>
        <w:t>palvelunjärjestäjän OID-tunnus ja nimi</w:t>
      </w:r>
    </w:p>
    <w:p w14:paraId="3FF106C8" w14:textId="77777777" w:rsidR="00220290" w:rsidRPr="00547491" w:rsidRDefault="00220290" w:rsidP="00220290">
      <w:pPr>
        <w:pStyle w:val="Leipsisennetty"/>
        <w:numPr>
          <w:ilvl w:val="0"/>
          <w:numId w:val="31"/>
        </w:numPr>
        <w:spacing w:before="100" w:beforeAutospacing="1" w:after="100" w:afterAutospacing="1" w:line="240" w:lineRule="auto"/>
        <w:rPr>
          <w:rFonts w:cs="Arial"/>
          <w:lang w:eastAsia="en-US"/>
        </w:rPr>
      </w:pPr>
      <w:r w:rsidRPr="00547491">
        <w:rPr>
          <w:rFonts w:cs="Arial"/>
          <w:lang w:eastAsia="en-US"/>
        </w:rPr>
        <w:t>tehtäväluokka (</w:t>
      </w:r>
      <w:proofErr w:type="spellStart"/>
      <w:r w:rsidRPr="00547491">
        <w:rPr>
          <w:rFonts w:cs="Arial"/>
          <w:lang w:eastAsia="en-US"/>
        </w:rPr>
        <w:t>tehtavaLuokka</w:t>
      </w:r>
      <w:proofErr w:type="spellEnd"/>
      <w:r w:rsidRPr="00547491">
        <w:rPr>
          <w:rFonts w:cs="Arial"/>
          <w:lang w:eastAsia="en-US"/>
        </w:rPr>
        <w:t>)</w:t>
      </w:r>
    </w:p>
    <w:p w14:paraId="09673FEC" w14:textId="2F803A41" w:rsidR="0045609D" w:rsidDel="002F1596" w:rsidRDefault="00CD4B76" w:rsidP="00547491">
      <w:pPr>
        <w:pStyle w:val="Leipsisennetty"/>
        <w:ind w:left="1304"/>
        <w:rPr>
          <w:del w:id="550" w:author="Pakari Arja" w:date="2020-02-09T16:17:00Z"/>
          <w:rFonts w:cs="Arial"/>
          <w:szCs w:val="22"/>
        </w:rPr>
      </w:pPr>
      <w:del w:id="551" w:author="Pakari Arja" w:date="2020-02-09T16:17:00Z">
        <w:r w:rsidRPr="00A51073" w:rsidDel="002F1596">
          <w:rPr>
            <w:rFonts w:cs="Arial"/>
            <w:szCs w:val="22"/>
          </w:rPr>
          <w:delText xml:space="preserve">Hakutilanteissa on </w:delText>
        </w:r>
        <w:r w:rsidR="0045609D" w:rsidDel="002F1596">
          <w:rPr>
            <w:rFonts w:cs="Arial"/>
            <w:szCs w:val="22"/>
          </w:rPr>
          <w:delText xml:space="preserve">aina </w:delText>
        </w:r>
        <w:r w:rsidRPr="00A51073" w:rsidDel="002F1596">
          <w:rPr>
            <w:rFonts w:cs="Arial"/>
            <w:szCs w:val="22"/>
          </w:rPr>
          <w:delText>käytettävä voimassa olevaa palvelutapahtumaa hoitosuhteen todentamiseen. Palvelutapahtuman voimassaoloaika on 3 kuukautta palvelutapahtuman päättymisestä</w:delText>
        </w:r>
        <w:r w:rsidDel="002F1596">
          <w:rPr>
            <w:rFonts w:cs="Arial"/>
            <w:szCs w:val="22"/>
          </w:rPr>
          <w:delText>.</w:delText>
        </w:r>
        <w:r w:rsidRPr="00A51073" w:rsidDel="002F1596">
          <w:rPr>
            <w:rFonts w:cs="Arial"/>
            <w:szCs w:val="22"/>
          </w:rPr>
          <w:delText xml:space="preserve"> </w:delText>
        </w:r>
        <w:r w:rsidDel="002F1596">
          <w:rPr>
            <w:rFonts w:cs="Arial"/>
            <w:szCs w:val="22"/>
          </w:rPr>
          <w:delText>J</w:delText>
        </w:r>
        <w:r w:rsidRPr="00A51073" w:rsidDel="002F1596">
          <w:rPr>
            <w:rFonts w:cs="Arial"/>
            <w:szCs w:val="22"/>
          </w:rPr>
          <w:delText xml:space="preserve">os päättymispäivää ei </w:delText>
        </w:r>
        <w:r w:rsidDel="002F1596">
          <w:rPr>
            <w:rFonts w:cs="Arial"/>
            <w:szCs w:val="22"/>
          </w:rPr>
          <w:delText xml:space="preserve">palvelutapahtumalle </w:delText>
        </w:r>
        <w:r w:rsidRPr="00A51073" w:rsidDel="002F1596">
          <w:rPr>
            <w:rFonts w:cs="Arial"/>
            <w:szCs w:val="22"/>
          </w:rPr>
          <w:delText>ole annettu</w:delText>
        </w:r>
        <w:r w:rsidR="0045609D" w:rsidDel="002F1596">
          <w:rPr>
            <w:rFonts w:cs="Arial"/>
            <w:szCs w:val="22"/>
          </w:rPr>
          <w:delText>,</w:delText>
        </w:r>
        <w:r w:rsidRPr="00A51073" w:rsidDel="002F1596">
          <w:rPr>
            <w:rFonts w:cs="Arial"/>
            <w:szCs w:val="22"/>
          </w:rPr>
          <w:delText xml:space="preserve"> </w:delText>
        </w:r>
        <w:r w:rsidR="0073185A" w:rsidRPr="0073185A" w:rsidDel="002F1596">
          <w:rPr>
            <w:rFonts w:cs="Arial"/>
            <w:szCs w:val="22"/>
          </w:rPr>
          <w:delText>se on voimassa 3 kk viimeisimmän, palvelutapahtumaan liitetyn voimassa olevan hoitoasiakirjan arkistoinnista</w:delText>
        </w:r>
      </w:del>
      <w:del w:id="552" w:author="Pakari Arja" w:date="2020-01-28T15:54:00Z">
        <w:r w:rsidR="0073185A" w:rsidDel="00110712">
          <w:rPr>
            <w:rFonts w:cs="Arial"/>
            <w:szCs w:val="22"/>
          </w:rPr>
          <w:delText>.</w:delText>
        </w:r>
      </w:del>
      <w:del w:id="553" w:author="Pakari Arja" w:date="2020-02-09T16:17:00Z">
        <w:r w:rsidRPr="00A51073" w:rsidDel="002F1596">
          <w:rPr>
            <w:rFonts w:cs="Arial"/>
            <w:szCs w:val="22"/>
          </w:rPr>
          <w:delText xml:space="preserve"> </w:delText>
        </w:r>
      </w:del>
    </w:p>
    <w:p w14:paraId="76BA73AD" w14:textId="77777777" w:rsidR="002F1596" w:rsidRDefault="00CD4B76" w:rsidP="005B3A9C">
      <w:pPr>
        <w:pStyle w:val="Leipsisennetty"/>
        <w:ind w:left="1304"/>
        <w:rPr>
          <w:ins w:id="554" w:author="Pakari Arja" w:date="2020-02-09T16:18:00Z"/>
          <w:rFonts w:cs="Arial"/>
          <w:szCs w:val="22"/>
        </w:rPr>
      </w:pPr>
      <w:del w:id="555" w:author="Pakari Arja" w:date="2020-02-09T16:17:00Z">
        <w:r w:rsidRPr="00A51073" w:rsidDel="002F1596">
          <w:rPr>
            <w:rFonts w:cs="Arial"/>
            <w:szCs w:val="22"/>
          </w:rPr>
          <w:delText xml:space="preserve">Arkistointitilanteissa saattaa olla tarve arkistoida palvelutapahtumaan tietoja </w:delText>
        </w:r>
      </w:del>
      <w:del w:id="556" w:author="Pakari Arja" w:date="2020-01-31T20:08:00Z">
        <w:r w:rsidRPr="00A51073" w:rsidDel="004B18B6">
          <w:rPr>
            <w:rFonts w:cs="Arial"/>
            <w:szCs w:val="22"/>
          </w:rPr>
          <w:delText>yli 12 kuukautta sen aloittamisesta</w:delText>
        </w:r>
      </w:del>
      <w:del w:id="557" w:author="Pakari Arja" w:date="2020-02-09T16:17:00Z">
        <w:r w:rsidR="0045609D" w:rsidDel="002F1596">
          <w:rPr>
            <w:rFonts w:cs="Arial"/>
            <w:szCs w:val="22"/>
          </w:rPr>
          <w:delText>. PP57 tukee myös sellaisten palvelutapahtumien tietojen hakua, joiden voimassaolo on jo päättynyt</w:delText>
        </w:r>
        <w:r w:rsidRPr="00A51073" w:rsidDel="002F1596">
          <w:rPr>
            <w:rFonts w:cs="Arial"/>
            <w:szCs w:val="22"/>
          </w:rPr>
          <w:delText>.</w:delText>
        </w:r>
        <w:r w:rsidR="0045609D" w:rsidDel="002F1596">
          <w:rPr>
            <w:rFonts w:cs="Arial"/>
            <w:szCs w:val="22"/>
          </w:rPr>
          <w:delText xml:space="preserve"> Tämä voidaan tulkita vastaussanomasta seuraavasti: </w:delText>
        </w:r>
      </w:del>
    </w:p>
    <w:p w14:paraId="283DDE8B" w14:textId="42C27CAC" w:rsidR="002F1596" w:rsidRPr="00A15AF0" w:rsidRDefault="002F1596" w:rsidP="005B3A9C">
      <w:pPr>
        <w:pStyle w:val="Leipsisennetty"/>
        <w:ind w:left="1304"/>
        <w:rPr>
          <w:rFonts w:asciiTheme="minorHAnsi" w:hAnsiTheme="minorHAnsi" w:cstheme="minorHAnsi"/>
          <w:color w:val="000000" w:themeColor="text1"/>
          <w:lang w:eastAsia="en-US"/>
        </w:rPr>
      </w:pPr>
      <w:ins w:id="558" w:author="Pakari Arja" w:date="2020-02-09T16:13:00Z">
        <w:r w:rsidRPr="00A15AF0">
          <w:rPr>
            <w:rFonts w:asciiTheme="minorHAnsi" w:hAnsiTheme="minorHAnsi" w:cstheme="minorHAnsi"/>
            <w:color w:val="000000" w:themeColor="text1"/>
            <w:lang w:eastAsia="en-US"/>
          </w:rPr>
          <w:t xml:space="preserve">Vastaussanomasta voidaan päätellä, löytyykö välitetyillä kyselyparametreilla Potilastiedon arkistosta palvelutapahtuma ja </w:t>
        </w:r>
      </w:ins>
      <w:ins w:id="559" w:author="Pakari Arja" w:date="2020-02-09T16:51:00Z">
        <w:r w:rsidR="00BD5A45" w:rsidRPr="00A15AF0">
          <w:rPr>
            <w:rFonts w:asciiTheme="minorHAnsi" w:hAnsiTheme="minorHAnsi" w:cstheme="minorHAnsi"/>
            <w:color w:val="000000" w:themeColor="text1"/>
            <w:lang w:eastAsia="en-US"/>
          </w:rPr>
          <w:t xml:space="preserve">jos palvelutapahtuma löytyy, </w:t>
        </w:r>
      </w:ins>
      <w:ins w:id="560" w:author="Pakari Arja" w:date="2020-02-09T16:13:00Z">
        <w:r w:rsidR="00BD5A45" w:rsidRPr="00A15AF0">
          <w:rPr>
            <w:rFonts w:asciiTheme="minorHAnsi" w:hAnsiTheme="minorHAnsi" w:cstheme="minorHAnsi"/>
            <w:color w:val="000000" w:themeColor="text1"/>
            <w:lang w:eastAsia="en-US"/>
          </w:rPr>
          <w:t>onko palvelutapahtuma</w:t>
        </w:r>
        <w:r w:rsidRPr="00A15AF0">
          <w:rPr>
            <w:rFonts w:asciiTheme="minorHAnsi" w:hAnsiTheme="minorHAnsi" w:cstheme="minorHAnsi"/>
            <w:color w:val="000000" w:themeColor="text1"/>
            <w:lang w:eastAsia="en-US"/>
          </w:rPr>
          <w:t xml:space="preserve"> voimassa vai ei</w:t>
        </w:r>
      </w:ins>
      <w:ins w:id="561" w:author="Pakari Arja" w:date="2020-02-09T16:39:00Z">
        <w:r w:rsidR="00F42342">
          <w:rPr>
            <w:rFonts w:asciiTheme="minorHAnsi" w:hAnsiTheme="minorHAnsi" w:cstheme="minorHAnsi"/>
            <w:color w:val="000000" w:themeColor="text1"/>
            <w:lang w:eastAsia="en-US"/>
          </w:rPr>
          <w:t xml:space="preserve"> (kts. </w:t>
        </w:r>
      </w:ins>
      <w:ins w:id="562" w:author="Pakari Arja" w:date="2020-02-20T14:44:00Z">
        <w:r w:rsidR="00F42342">
          <w:rPr>
            <w:rFonts w:asciiTheme="minorHAnsi" w:hAnsiTheme="minorHAnsi" w:cstheme="minorHAnsi"/>
            <w:color w:val="000000" w:themeColor="text1"/>
            <w:lang w:eastAsia="en-US"/>
          </w:rPr>
          <w:fldChar w:fldCharType="begin"/>
        </w:r>
        <w:r w:rsidR="00F42342">
          <w:rPr>
            <w:rFonts w:asciiTheme="minorHAnsi" w:hAnsiTheme="minorHAnsi" w:cstheme="minorHAnsi"/>
            <w:color w:val="000000" w:themeColor="text1"/>
            <w:lang w:eastAsia="en-US"/>
          </w:rPr>
          <w:instrText xml:space="preserve"> HYPERLINK  \l "_Voimassa_oleva_palvelutapahtuma" </w:instrText>
        </w:r>
        <w:r w:rsidR="00F42342">
          <w:rPr>
            <w:rFonts w:asciiTheme="minorHAnsi" w:hAnsiTheme="minorHAnsi" w:cstheme="minorHAnsi"/>
            <w:color w:val="000000" w:themeColor="text1"/>
            <w:lang w:eastAsia="en-US"/>
          </w:rPr>
          <w:fldChar w:fldCharType="separate"/>
        </w:r>
        <w:r w:rsidR="00F42342" w:rsidRPr="00F42342">
          <w:rPr>
            <w:rStyle w:val="Hyperlinkki"/>
            <w:rFonts w:asciiTheme="minorHAnsi" w:hAnsiTheme="minorHAnsi" w:cstheme="minorHAnsi"/>
            <w:lang w:eastAsia="en-US"/>
          </w:rPr>
          <w:t>Voimassa oleva palvelutapahtuma</w:t>
        </w:r>
        <w:r w:rsidR="00F42342">
          <w:rPr>
            <w:rFonts w:asciiTheme="minorHAnsi" w:hAnsiTheme="minorHAnsi" w:cstheme="minorHAnsi"/>
            <w:color w:val="000000" w:themeColor="text1"/>
            <w:lang w:eastAsia="en-US"/>
          </w:rPr>
          <w:fldChar w:fldCharType="end"/>
        </w:r>
        <w:r w:rsidR="00F42342">
          <w:rPr>
            <w:rFonts w:asciiTheme="minorHAnsi" w:hAnsiTheme="minorHAnsi" w:cstheme="minorHAnsi"/>
            <w:color w:val="000000" w:themeColor="text1"/>
            <w:lang w:eastAsia="en-US"/>
          </w:rPr>
          <w:t>)</w:t>
        </w:r>
      </w:ins>
      <w:ins w:id="563" w:author="Pakari Arja" w:date="2020-02-09T16:39:00Z">
        <w:r w:rsidR="00BD5A45" w:rsidRPr="00A15AF0">
          <w:rPr>
            <w:rFonts w:asciiTheme="minorHAnsi" w:hAnsiTheme="minorHAnsi" w:cstheme="minorHAnsi"/>
            <w:color w:val="000000" w:themeColor="text1"/>
            <w:lang w:eastAsia="en-US"/>
          </w:rPr>
          <w:t>.</w:t>
        </w:r>
      </w:ins>
    </w:p>
    <w:p w14:paraId="3A445BBC" w14:textId="0D040048" w:rsidR="0045609D" w:rsidRDefault="00EB753E" w:rsidP="00547491">
      <w:pPr>
        <w:pStyle w:val="Leipsisennetty"/>
        <w:numPr>
          <w:ilvl w:val="8"/>
          <w:numId w:val="26"/>
        </w:numPr>
        <w:ind w:left="2835" w:hanging="227"/>
        <w:rPr>
          <w:rFonts w:cs="Arial"/>
          <w:lang w:eastAsia="en-US"/>
        </w:rPr>
      </w:pPr>
      <w:r w:rsidRPr="00CD4B76">
        <w:rPr>
          <w:rFonts w:cs="Arial"/>
          <w:lang w:eastAsia="en-US"/>
        </w:rPr>
        <w:t>Mikäli palvelutapahtumaa ei löydy</w:t>
      </w:r>
      <w:r w:rsidR="0045609D">
        <w:rPr>
          <w:rFonts w:cs="Arial"/>
          <w:lang w:eastAsia="en-US"/>
        </w:rPr>
        <w:t xml:space="preserve"> ollenkaan Potilastiedon arkistosta</w:t>
      </w:r>
      <w:r w:rsidRPr="00CD4B76">
        <w:rPr>
          <w:rFonts w:cs="Arial"/>
          <w:lang w:eastAsia="en-US"/>
        </w:rPr>
        <w:t>, vastaussanomassa ei palauteta palvelutapahtuma-elementtiä.</w:t>
      </w:r>
      <w:r w:rsidR="00CD4B76">
        <w:rPr>
          <w:rFonts w:cs="Arial"/>
          <w:lang w:eastAsia="en-US"/>
        </w:rPr>
        <w:t xml:space="preserve"> </w:t>
      </w:r>
    </w:p>
    <w:p w14:paraId="26E61F32" w14:textId="47AA6139" w:rsidR="0045609D" w:rsidRDefault="00CD4B76" w:rsidP="00547491">
      <w:pPr>
        <w:pStyle w:val="Leipsisennetty"/>
        <w:numPr>
          <w:ilvl w:val="8"/>
          <w:numId w:val="26"/>
        </w:numPr>
        <w:ind w:left="2835" w:hanging="227"/>
        <w:rPr>
          <w:rFonts w:cs="Arial"/>
          <w:lang w:eastAsia="en-US"/>
        </w:rPr>
      </w:pPr>
      <w:r>
        <w:rPr>
          <w:rFonts w:cs="Arial"/>
          <w:lang w:eastAsia="en-US"/>
        </w:rPr>
        <w:t>Mikäli palvelutapahtuma löytyy ja se on voimassa, palautetaan palvelutapahtuman kuvailutiedot, sekä palvelutapahtuma-elementin attribuutti ’aktiivinen’ saa arvon ’</w:t>
      </w:r>
      <w:proofErr w:type="spellStart"/>
      <w:r>
        <w:rPr>
          <w:rFonts w:cs="Arial"/>
          <w:lang w:eastAsia="en-US"/>
        </w:rPr>
        <w:t>true</w:t>
      </w:r>
      <w:proofErr w:type="spellEnd"/>
      <w:r>
        <w:rPr>
          <w:rFonts w:cs="Arial"/>
          <w:lang w:eastAsia="en-US"/>
        </w:rPr>
        <w:t xml:space="preserve">’. </w:t>
      </w:r>
      <w:ins w:id="564" w:author="Pakari Arja" w:date="2020-02-03T09:30:00Z">
        <w:r w:rsidR="0062320D">
          <w:rPr>
            <w:rFonts w:cs="Arial"/>
            <w:lang w:eastAsia="en-US"/>
          </w:rPr>
          <w:t>T</w:t>
        </w:r>
        <w:r w:rsidR="0082006E">
          <w:rPr>
            <w:rFonts w:cs="Arial"/>
            <w:lang w:eastAsia="en-US"/>
          </w:rPr>
          <w:t>ällöin palvelutapahtumaa voi</w:t>
        </w:r>
      </w:ins>
      <w:ins w:id="565" w:author="Pakari Arja" w:date="2020-02-03T15:22:00Z">
        <w:r w:rsidR="00793337">
          <w:rPr>
            <w:rFonts w:cs="Arial"/>
            <w:lang w:eastAsia="en-US"/>
          </w:rPr>
          <w:t>daan</w:t>
        </w:r>
      </w:ins>
      <w:ins w:id="566" w:author="Pakari Arja" w:date="2020-02-03T09:30:00Z">
        <w:r w:rsidR="0062320D">
          <w:rPr>
            <w:rFonts w:cs="Arial"/>
            <w:lang w:eastAsia="en-US"/>
          </w:rPr>
          <w:t xml:space="preserve"> käyttää hoitosuhteen todentamiseen hakutilanteessa.</w:t>
        </w:r>
      </w:ins>
      <w:ins w:id="567" w:author="Tuomainen Mika" w:date="2020-02-04T21:52:00Z">
        <w:r w:rsidR="008A0653">
          <w:rPr>
            <w:rFonts w:cs="Arial"/>
            <w:lang w:eastAsia="en-US"/>
          </w:rPr>
          <w:t xml:space="preserve"> Huom. tässä aktiivinen käsite arvossa ’</w:t>
        </w:r>
        <w:proofErr w:type="spellStart"/>
        <w:r w:rsidR="008A0653">
          <w:rPr>
            <w:rFonts w:cs="Arial"/>
            <w:lang w:eastAsia="en-US"/>
          </w:rPr>
          <w:t>true</w:t>
        </w:r>
        <w:proofErr w:type="spellEnd"/>
        <w:r w:rsidR="008A0653">
          <w:rPr>
            <w:rFonts w:cs="Arial"/>
            <w:lang w:eastAsia="en-US"/>
          </w:rPr>
          <w:t xml:space="preserve">’ </w:t>
        </w:r>
      </w:ins>
      <w:ins w:id="568" w:author="Tuomainen Mika" w:date="2020-02-04T21:53:00Z">
        <w:r w:rsidR="008A0653">
          <w:rPr>
            <w:rFonts w:cs="Arial"/>
            <w:lang w:eastAsia="en-US"/>
          </w:rPr>
          <w:t xml:space="preserve">on </w:t>
        </w:r>
      </w:ins>
      <w:ins w:id="569" w:author="Tuomainen Mika" w:date="2020-02-04T21:52:00Z">
        <w:r w:rsidR="008A0653">
          <w:rPr>
            <w:rFonts w:cs="Arial"/>
            <w:lang w:eastAsia="en-US"/>
          </w:rPr>
          <w:t>eri merkityksessä kuin palvelupyynnöissä PP54 ja PP55.</w:t>
        </w:r>
      </w:ins>
    </w:p>
    <w:p w14:paraId="2BB401BA" w14:textId="0A81C9E5" w:rsidR="00F35896" w:rsidRPr="00F35896" w:rsidRDefault="00CD4B76" w:rsidP="00073317">
      <w:pPr>
        <w:pStyle w:val="Leipsisennetty"/>
        <w:numPr>
          <w:ilvl w:val="8"/>
          <w:numId w:val="26"/>
        </w:numPr>
        <w:ind w:left="2835" w:hanging="227"/>
        <w:rPr>
          <w:rFonts w:cs="Arial"/>
          <w:lang w:eastAsia="en-US"/>
        </w:rPr>
      </w:pPr>
      <w:r>
        <w:rPr>
          <w:rFonts w:cs="Arial"/>
          <w:lang w:eastAsia="en-US"/>
        </w:rPr>
        <w:t xml:space="preserve">Mikäli palvelutapahtuma löytyy mutta se ei ole </w:t>
      </w:r>
      <w:r w:rsidR="0045609D">
        <w:rPr>
          <w:rFonts w:cs="Arial"/>
          <w:lang w:eastAsia="en-US"/>
        </w:rPr>
        <w:t xml:space="preserve">voimassa, palautetaan </w:t>
      </w:r>
      <w:r>
        <w:rPr>
          <w:rFonts w:cs="Arial"/>
          <w:lang w:eastAsia="en-US"/>
        </w:rPr>
        <w:t>palvelutapahtuman kuvailutiedot, ja palvelutapahtuma-elementin attribuutti ’aktiivinen’ saa arvon ’</w:t>
      </w:r>
      <w:proofErr w:type="spellStart"/>
      <w:r>
        <w:rPr>
          <w:rFonts w:cs="Arial"/>
          <w:lang w:eastAsia="en-US"/>
        </w:rPr>
        <w:t>false</w:t>
      </w:r>
      <w:proofErr w:type="spellEnd"/>
      <w:r>
        <w:rPr>
          <w:rFonts w:cs="Arial"/>
          <w:lang w:eastAsia="en-US"/>
        </w:rPr>
        <w:t>’.</w:t>
      </w:r>
      <w:ins w:id="570" w:author="Pakari Arja" w:date="2020-02-03T09:31:00Z">
        <w:r w:rsidR="0062320D">
          <w:rPr>
            <w:rFonts w:cs="Arial"/>
            <w:lang w:eastAsia="en-US"/>
          </w:rPr>
          <w:t xml:space="preserve"> Tällöin palvelutapahtumaan voidaan liittää hoitoasiakir</w:t>
        </w:r>
        <w:r w:rsidR="00F35896">
          <w:rPr>
            <w:rFonts w:cs="Arial"/>
            <w:lang w:eastAsia="en-US"/>
          </w:rPr>
          <w:t>joja, mutta palvelutapahtumaa ei voi käyttää hoitosuhteen todentamiseen hakutilanteessa.</w:t>
        </w:r>
      </w:ins>
      <w:ins w:id="571" w:author="Tuomainen Mika" w:date="2020-02-04T21:53:00Z">
        <w:r w:rsidR="008A0653">
          <w:rPr>
            <w:rFonts w:cs="Arial"/>
            <w:lang w:eastAsia="en-US"/>
          </w:rPr>
          <w:t xml:space="preserve"> Huom. tässä aktiivinen käsite arvossa ’</w:t>
        </w:r>
        <w:proofErr w:type="spellStart"/>
        <w:r w:rsidR="008A0653">
          <w:rPr>
            <w:rFonts w:cs="Arial"/>
            <w:lang w:eastAsia="en-US"/>
          </w:rPr>
          <w:t>false</w:t>
        </w:r>
        <w:proofErr w:type="spellEnd"/>
        <w:r w:rsidR="008A0653">
          <w:rPr>
            <w:rFonts w:cs="Arial"/>
            <w:lang w:eastAsia="en-US"/>
          </w:rPr>
          <w:t>’</w:t>
        </w:r>
      </w:ins>
      <w:ins w:id="572" w:author="Tuomainen Mika" w:date="2020-02-04T21:54:00Z">
        <w:r w:rsidR="008A0653">
          <w:rPr>
            <w:rFonts w:cs="Arial"/>
            <w:lang w:eastAsia="en-US"/>
          </w:rPr>
          <w:t xml:space="preserve"> on</w:t>
        </w:r>
      </w:ins>
      <w:ins w:id="573" w:author="Tuomainen Mika" w:date="2020-02-04T21:53:00Z">
        <w:r w:rsidR="008A0653">
          <w:rPr>
            <w:rFonts w:cs="Arial"/>
            <w:lang w:eastAsia="en-US"/>
          </w:rPr>
          <w:t xml:space="preserve"> eri merkityksessä kuin palvelupyynnöissä PP54 ja PP55.</w:t>
        </w:r>
      </w:ins>
    </w:p>
    <w:p w14:paraId="05B2536C" w14:textId="6E2DEC1D" w:rsidR="00352BC4" w:rsidRPr="00547491" w:rsidDel="001C1CE2" w:rsidRDefault="0076116E" w:rsidP="00547491">
      <w:pPr>
        <w:pStyle w:val="Leipsisennetty"/>
        <w:ind w:left="1304"/>
        <w:rPr>
          <w:del w:id="574" w:author="Pakari Arja" w:date="2020-03-05T08:24:00Z"/>
          <w:rFonts w:cs="Arial"/>
          <w:szCs w:val="22"/>
        </w:rPr>
      </w:pPr>
      <w:r w:rsidRPr="00CD4B76">
        <w:rPr>
          <w:rFonts w:cs="Arial"/>
          <w:lang w:eastAsia="en-US"/>
        </w:rPr>
        <w:t>Virallisten henkilötunnuksien osalta h</w:t>
      </w:r>
      <w:r w:rsidR="00305C3A" w:rsidRPr="00CD4B76">
        <w:rPr>
          <w:rFonts w:cs="Arial"/>
          <w:lang w:eastAsia="en-US"/>
        </w:rPr>
        <w:t xml:space="preserve">akusanomassa ei ole pakko antaa henkilötunnuksen </w:t>
      </w:r>
      <w:proofErr w:type="spellStart"/>
      <w:r w:rsidR="00305C3A" w:rsidRPr="00CD4B76">
        <w:rPr>
          <w:rFonts w:cs="Arial"/>
          <w:lang w:eastAsia="en-US"/>
        </w:rPr>
        <w:t>issuer</w:t>
      </w:r>
      <w:proofErr w:type="spellEnd"/>
      <w:r w:rsidR="00305C3A" w:rsidRPr="00CD4B76">
        <w:rPr>
          <w:rFonts w:cs="Arial"/>
          <w:lang w:eastAsia="en-US"/>
        </w:rPr>
        <w:t>-osaa (</w:t>
      </w:r>
      <w:proofErr w:type="spellStart"/>
      <w:r w:rsidR="00305C3A" w:rsidRPr="00CD4B76">
        <w:rPr>
          <w:rFonts w:cs="Arial"/>
          <w:lang w:eastAsia="en-US"/>
        </w:rPr>
        <w:t>root</w:t>
      </w:r>
      <w:proofErr w:type="spellEnd"/>
      <w:r w:rsidR="00305C3A" w:rsidRPr="00CD4B76">
        <w:rPr>
          <w:rFonts w:cs="Arial"/>
          <w:lang w:eastAsia="en-US"/>
        </w:rPr>
        <w:t xml:space="preserve">-attribuutti). Mikäli </w:t>
      </w:r>
      <w:proofErr w:type="spellStart"/>
      <w:r w:rsidR="00305C3A" w:rsidRPr="00CD4B76">
        <w:rPr>
          <w:rFonts w:cs="Arial"/>
          <w:lang w:eastAsia="en-US"/>
        </w:rPr>
        <w:t>root</w:t>
      </w:r>
      <w:proofErr w:type="spellEnd"/>
      <w:r w:rsidR="00267DE3">
        <w:rPr>
          <w:rFonts w:cs="Arial"/>
          <w:lang w:eastAsia="en-US"/>
        </w:rPr>
        <w:t>-</w:t>
      </w:r>
      <w:r w:rsidR="00305C3A" w:rsidRPr="00267DE3">
        <w:rPr>
          <w:rFonts w:cs="Arial"/>
          <w:lang w:eastAsia="en-US"/>
        </w:rPr>
        <w:t>a</w:t>
      </w:r>
      <w:r w:rsidR="00267DE3">
        <w:rPr>
          <w:rFonts w:cs="Arial"/>
          <w:lang w:eastAsia="en-US"/>
        </w:rPr>
        <w:t>ttribuuttia</w:t>
      </w:r>
      <w:r w:rsidR="00305C3A" w:rsidRPr="00267DE3">
        <w:rPr>
          <w:rFonts w:cs="Arial"/>
          <w:lang w:eastAsia="en-US"/>
        </w:rPr>
        <w:t xml:space="preserve"> ei ole annettu (esim. kuvantamisen yhteydessä), kyseinen tieto noudetaan palvelutapahtuma-asiakirjalta Potilastiedon arkistosta.</w:t>
      </w:r>
      <w:r w:rsidRPr="00267DE3">
        <w:rPr>
          <w:rFonts w:cs="Arial"/>
          <w:lang w:eastAsia="en-US"/>
        </w:rPr>
        <w:t xml:space="preserve"> </w:t>
      </w:r>
      <w:r w:rsidR="00495BD6" w:rsidRPr="00267DE3">
        <w:rPr>
          <w:rFonts w:cs="Arial"/>
          <w:lang w:eastAsia="en-US"/>
        </w:rPr>
        <w:t xml:space="preserve">Tilapäisellä yksilöintitunnuksella sekä palvelutapahtumatunnuksella </w:t>
      </w:r>
      <w:r w:rsidRPr="005B6326">
        <w:rPr>
          <w:rFonts w:cs="Arial"/>
          <w:lang w:eastAsia="en-US"/>
        </w:rPr>
        <w:t xml:space="preserve">haettaessa </w:t>
      </w:r>
      <w:proofErr w:type="spellStart"/>
      <w:r w:rsidRPr="005B6326">
        <w:rPr>
          <w:rFonts w:cs="Arial"/>
          <w:lang w:eastAsia="en-US"/>
        </w:rPr>
        <w:t>issuer</w:t>
      </w:r>
      <w:proofErr w:type="spellEnd"/>
      <w:r w:rsidRPr="005B6326">
        <w:rPr>
          <w:rFonts w:cs="Arial"/>
          <w:lang w:eastAsia="en-US"/>
        </w:rPr>
        <w:t>-osa (</w:t>
      </w:r>
      <w:proofErr w:type="spellStart"/>
      <w:r w:rsidRPr="005B6326">
        <w:rPr>
          <w:rFonts w:cs="Arial"/>
          <w:lang w:eastAsia="en-US"/>
        </w:rPr>
        <w:t>root</w:t>
      </w:r>
      <w:proofErr w:type="spellEnd"/>
      <w:r w:rsidRPr="005B6326">
        <w:rPr>
          <w:rFonts w:cs="Arial"/>
          <w:lang w:eastAsia="en-US"/>
        </w:rPr>
        <w:t>) on aina annettav</w:t>
      </w:r>
      <w:r w:rsidRPr="00EF3E10">
        <w:rPr>
          <w:rFonts w:cs="Arial"/>
          <w:lang w:eastAsia="en-US"/>
        </w:rPr>
        <w:t>a.</w:t>
      </w:r>
      <w:r w:rsidR="00495BD6" w:rsidRPr="00EF3E10">
        <w:rPr>
          <w:rFonts w:cs="Arial"/>
          <w:lang w:eastAsia="en-US"/>
        </w:rPr>
        <w:t xml:space="preserve"> Sen </w:t>
      </w:r>
      <w:r w:rsidR="00495BD6" w:rsidRPr="00EF3E10">
        <w:rPr>
          <w:rFonts w:cs="Arial"/>
          <w:lang w:eastAsia="en-US"/>
        </w:rPr>
        <w:lastRenderedPageBreak/>
        <w:t xml:space="preserve">sijaan haettaessa kuvantamisen </w:t>
      </w:r>
      <w:proofErr w:type="spellStart"/>
      <w:r w:rsidR="00495BD6" w:rsidRPr="00EF3E10">
        <w:rPr>
          <w:rFonts w:cs="Arial"/>
          <w:lang w:eastAsia="en-US"/>
        </w:rPr>
        <w:t>Study</w:t>
      </w:r>
      <w:proofErr w:type="spellEnd"/>
      <w:r w:rsidR="00495BD6" w:rsidRPr="00EF3E10">
        <w:rPr>
          <w:rFonts w:cs="Arial"/>
          <w:lang w:eastAsia="en-US"/>
        </w:rPr>
        <w:t xml:space="preserve"> </w:t>
      </w:r>
      <w:proofErr w:type="spellStart"/>
      <w:r w:rsidR="00495BD6" w:rsidRPr="00EF3E10">
        <w:rPr>
          <w:rFonts w:cs="Arial"/>
          <w:lang w:eastAsia="en-US"/>
        </w:rPr>
        <w:t>Instance</w:t>
      </w:r>
      <w:proofErr w:type="spellEnd"/>
      <w:r w:rsidR="00495BD6" w:rsidRPr="00EF3E10">
        <w:rPr>
          <w:rFonts w:cs="Arial"/>
          <w:lang w:eastAsia="en-US"/>
        </w:rPr>
        <w:t xml:space="preserve"> </w:t>
      </w:r>
      <w:proofErr w:type="spellStart"/>
      <w:r w:rsidR="00495BD6" w:rsidRPr="00EF3E10">
        <w:rPr>
          <w:rFonts w:cs="Arial"/>
          <w:lang w:eastAsia="en-US"/>
        </w:rPr>
        <w:t>UID:lla</w:t>
      </w:r>
      <w:proofErr w:type="spellEnd"/>
      <w:r w:rsidR="00495BD6" w:rsidRPr="00EF3E10">
        <w:rPr>
          <w:rFonts w:cs="Arial"/>
          <w:lang w:eastAsia="en-US"/>
        </w:rPr>
        <w:t xml:space="preserve"> ja </w:t>
      </w:r>
      <w:r w:rsidR="00495BD6" w:rsidRPr="00E01EC8">
        <w:rPr>
          <w:rFonts w:cs="Arial"/>
          <w:lang w:eastAsia="en-US"/>
        </w:rPr>
        <w:t xml:space="preserve">tilapäisellä </w:t>
      </w:r>
      <w:r w:rsidR="00495BD6" w:rsidRPr="00C47E27">
        <w:rPr>
          <w:rFonts w:cs="Arial"/>
          <w:lang w:eastAsia="en-US"/>
        </w:rPr>
        <w:t xml:space="preserve">yksilöintitunnuksella, </w:t>
      </w:r>
      <w:proofErr w:type="spellStart"/>
      <w:r w:rsidR="00495BD6" w:rsidRPr="00C47E27">
        <w:rPr>
          <w:rFonts w:cs="Arial"/>
          <w:lang w:eastAsia="en-US"/>
        </w:rPr>
        <w:t>issuer</w:t>
      </w:r>
      <w:proofErr w:type="spellEnd"/>
      <w:r w:rsidR="00495BD6" w:rsidRPr="00C47E27">
        <w:rPr>
          <w:rFonts w:cs="Arial"/>
          <w:lang w:eastAsia="en-US"/>
        </w:rPr>
        <w:t>-osaa (</w:t>
      </w:r>
      <w:proofErr w:type="spellStart"/>
      <w:r w:rsidR="00495BD6" w:rsidRPr="00C47E27">
        <w:rPr>
          <w:rFonts w:cs="Arial"/>
          <w:lang w:eastAsia="en-US"/>
        </w:rPr>
        <w:t>root</w:t>
      </w:r>
      <w:proofErr w:type="spellEnd"/>
      <w:r w:rsidR="00495BD6" w:rsidRPr="00C47E27">
        <w:rPr>
          <w:rFonts w:cs="Arial"/>
          <w:lang w:eastAsia="en-US"/>
        </w:rPr>
        <w:t>) ei ole pakko antaa.</w:t>
      </w:r>
      <w:r w:rsidR="000577C5" w:rsidRPr="00C47E27">
        <w:rPr>
          <w:rFonts w:cs="Arial"/>
          <w:lang w:eastAsia="en-US"/>
        </w:rPr>
        <w:t xml:space="preserve"> </w:t>
      </w:r>
      <w:bookmarkStart w:id="575" w:name="_GoBack"/>
      <w:bookmarkEnd w:id="575"/>
    </w:p>
    <w:p w14:paraId="4B7D46A8" w14:textId="25C4FD63" w:rsidR="00CC4661" w:rsidRPr="00352BC4" w:rsidDel="008F2D82" w:rsidRDefault="00CC4661" w:rsidP="001C1CE2">
      <w:pPr>
        <w:pStyle w:val="Leipsisennetty"/>
        <w:ind w:left="1304"/>
        <w:rPr>
          <w:del w:id="576" w:author="Pakari Arja" w:date="2020-03-05T07:58:00Z"/>
          <w:lang w:eastAsia="en-US"/>
        </w:rPr>
        <w:pPrChange w:id="577" w:author="Pakari Arja" w:date="2020-03-05T08:24:00Z">
          <w:pPr>
            <w:widowControl/>
            <w:spacing w:after="200" w:line="276" w:lineRule="auto"/>
          </w:pPr>
        </w:pPrChange>
      </w:pPr>
      <w:del w:id="578" w:author="Pakari Arja" w:date="2020-03-05T07:58:00Z">
        <w:r w:rsidRPr="00352BC4" w:rsidDel="008F2D82">
          <w:rPr>
            <w:lang w:eastAsia="en-US"/>
          </w:rPr>
          <w:br w:type="page"/>
        </w:r>
      </w:del>
    </w:p>
    <w:p w14:paraId="200C77B9" w14:textId="47F730E7" w:rsidR="00CC4661" w:rsidRPr="00352BC4" w:rsidDel="00BD5A45" w:rsidRDefault="002F5600" w:rsidP="00CC4661">
      <w:pPr>
        <w:pStyle w:val="Otsikko1"/>
        <w:rPr>
          <w:del w:id="579" w:author="Pakari Arja" w:date="2020-02-09T16:54:00Z"/>
          <w:rFonts w:cs="Arial"/>
        </w:rPr>
      </w:pPr>
      <w:bookmarkStart w:id="580" w:name="_Toc32159748"/>
      <w:bookmarkStart w:id="581" w:name="_Toc34288478"/>
      <w:bookmarkStart w:id="582" w:name="_Toc34289057"/>
      <w:del w:id="583" w:author="Pakari Arja" w:date="2020-02-09T16:54:00Z">
        <w:r w:rsidRPr="00352BC4" w:rsidDel="00BD5A45">
          <w:rPr>
            <w:rFonts w:cs="Arial"/>
          </w:rPr>
          <w:lastRenderedPageBreak/>
          <w:delText>Ostopalvelun valtuutuksen tarkistus hauissa</w:delText>
        </w:r>
        <w:r w:rsidR="00CC4661" w:rsidRPr="00352BC4" w:rsidDel="00BD5A45">
          <w:rPr>
            <w:rFonts w:cs="Arial"/>
          </w:rPr>
          <w:delText xml:space="preserve"> </w:delText>
        </w:r>
        <w:r w:rsidRPr="00352BC4" w:rsidDel="00BD5A45">
          <w:rPr>
            <w:rFonts w:cs="Arial"/>
          </w:rPr>
          <w:delText>PP58</w:delText>
        </w:r>
        <w:bookmarkEnd w:id="580"/>
        <w:bookmarkEnd w:id="581"/>
        <w:bookmarkEnd w:id="582"/>
      </w:del>
    </w:p>
    <w:p w14:paraId="0D8E205C" w14:textId="711BDAB8" w:rsidR="009822EE" w:rsidRPr="00EF3E10" w:rsidDel="00BD5A45" w:rsidRDefault="009822EE" w:rsidP="003330DD">
      <w:pPr>
        <w:pStyle w:val="Leipsisennetty"/>
        <w:rPr>
          <w:del w:id="584" w:author="Pakari Arja" w:date="2020-02-09T16:54:00Z"/>
          <w:rFonts w:cs="Arial"/>
          <w:lang w:eastAsia="en-US"/>
        </w:rPr>
      </w:pPr>
      <w:del w:id="585" w:author="Pakari Arja" w:date="2020-02-09T16:54:00Z">
        <w:r w:rsidRPr="00EF3E10" w:rsidDel="00BD5A45">
          <w:rPr>
            <w:rFonts w:cs="Arial"/>
            <w:lang w:eastAsia="en-US"/>
          </w:rPr>
          <w:delText>Toistaiseksi tämä palvelupyyntö on ainoastaan Kanta-järjestelmän sisäisessä käytössä eikä täten WSDL:ää toistaiseksi julkaista rajapintapaketin mukana.</w:delText>
        </w:r>
      </w:del>
    </w:p>
    <w:p w14:paraId="1959A73C" w14:textId="7EB9C537" w:rsidR="00CC4661" w:rsidRPr="00E01EC8" w:rsidDel="00BD5A45" w:rsidRDefault="00CC4661" w:rsidP="00CC4661">
      <w:pPr>
        <w:pStyle w:val="Otsikko2"/>
        <w:rPr>
          <w:del w:id="586" w:author="Pakari Arja" w:date="2020-02-09T16:54:00Z"/>
          <w:rFonts w:cs="Arial"/>
        </w:rPr>
      </w:pPr>
      <w:bookmarkStart w:id="587" w:name="_Toc32159749"/>
      <w:bookmarkStart w:id="588" w:name="_Toc34288479"/>
      <w:bookmarkStart w:id="589" w:name="_Toc34289058"/>
      <w:del w:id="590" w:author="Pakari Arja" w:date="2020-02-09T16:54:00Z">
        <w:r w:rsidRPr="00E01EC8" w:rsidDel="00BD5A45">
          <w:rPr>
            <w:rFonts w:cs="Arial"/>
          </w:rPr>
          <w:delText>Liiketoimintalogiikan kuvaus (haku - vastaus)</w:delText>
        </w:r>
        <w:bookmarkEnd w:id="587"/>
        <w:bookmarkEnd w:id="588"/>
        <w:bookmarkEnd w:id="589"/>
      </w:del>
    </w:p>
    <w:p w14:paraId="1F717706" w14:textId="326AC96B" w:rsidR="0092381F" w:rsidRPr="00B602C1" w:rsidDel="00BD5A45" w:rsidRDefault="00A7136E" w:rsidP="00A7136E">
      <w:pPr>
        <w:pStyle w:val="Leipsisennetty"/>
        <w:ind w:left="1276"/>
        <w:rPr>
          <w:del w:id="591" w:author="Pakari Arja" w:date="2020-02-09T16:54:00Z"/>
          <w:rFonts w:cs="Arial"/>
          <w:lang w:eastAsia="en-US"/>
        </w:rPr>
      </w:pPr>
      <w:del w:id="592" w:author="Pakari Arja" w:date="2020-02-09T16:54:00Z">
        <w:r w:rsidRPr="00C47E27" w:rsidDel="00BD5A45">
          <w:rPr>
            <w:rFonts w:cs="Arial"/>
            <w:lang w:eastAsia="en-US"/>
          </w:rPr>
          <w:delText>Ost</w:delText>
        </w:r>
        <w:r w:rsidR="0092381F" w:rsidRPr="00C47E27" w:rsidDel="00BD5A45">
          <w:rPr>
            <w:rFonts w:cs="Arial"/>
            <w:lang w:eastAsia="en-US"/>
          </w:rPr>
          <w:delText>opalvelun valtuutuksen tarkistus</w:delText>
        </w:r>
        <w:r w:rsidRPr="00C47E27" w:rsidDel="00BD5A45">
          <w:rPr>
            <w:rFonts w:cs="Arial"/>
            <w:lang w:eastAsia="en-US"/>
          </w:rPr>
          <w:delText xml:space="preserve"> </w:delText>
        </w:r>
        <w:r w:rsidR="00751AAB" w:rsidRPr="00C47E27" w:rsidDel="00BD5A45">
          <w:rPr>
            <w:rFonts w:cs="Arial"/>
            <w:lang w:eastAsia="en-US"/>
          </w:rPr>
          <w:delText>palautta</w:delText>
        </w:r>
        <w:r w:rsidR="00637FD4" w:rsidRPr="00C47E27" w:rsidDel="00BD5A45">
          <w:rPr>
            <w:rFonts w:cs="Arial"/>
            <w:lang w:eastAsia="en-US"/>
          </w:rPr>
          <w:delText>a</w:delText>
        </w:r>
        <w:r w:rsidRPr="00C47E27" w:rsidDel="00BD5A45">
          <w:rPr>
            <w:rFonts w:cs="Arial"/>
            <w:lang w:eastAsia="en-US"/>
          </w:rPr>
          <w:delText xml:space="preserve"> järjestelmälle</w:delText>
        </w:r>
        <w:r w:rsidR="0092381F" w:rsidRPr="00C47E27" w:rsidDel="00BD5A45">
          <w:rPr>
            <w:rFonts w:cs="Arial"/>
            <w:lang w:eastAsia="en-US"/>
          </w:rPr>
          <w:delText xml:space="preserve"> </w:delText>
        </w:r>
        <w:r w:rsidR="00637FD4" w:rsidRPr="00C47E27" w:rsidDel="00BD5A45">
          <w:rPr>
            <w:rFonts w:cs="Arial"/>
            <w:lang w:eastAsia="en-US"/>
          </w:rPr>
          <w:delText>kahdenla</w:delText>
        </w:r>
        <w:r w:rsidR="007F7E34" w:rsidRPr="00C47E27" w:rsidDel="00BD5A45">
          <w:rPr>
            <w:rFonts w:cs="Arial"/>
            <w:lang w:eastAsia="en-US"/>
          </w:rPr>
          <w:delText>i</w:delText>
        </w:r>
        <w:r w:rsidR="00637FD4" w:rsidRPr="00C47E27" w:rsidDel="00BD5A45">
          <w:rPr>
            <w:rFonts w:cs="Arial"/>
            <w:lang w:eastAsia="en-US"/>
          </w:rPr>
          <w:delText xml:space="preserve">sta </w:delText>
        </w:r>
        <w:r w:rsidR="0092381F" w:rsidRPr="00C47E27" w:rsidDel="00BD5A45">
          <w:rPr>
            <w:rFonts w:cs="Arial"/>
            <w:lang w:eastAsia="en-US"/>
          </w:rPr>
          <w:delText>tietoa</w:delText>
        </w:r>
        <w:r w:rsidR="00637FD4" w:rsidRPr="00C47E27" w:rsidDel="00BD5A45">
          <w:rPr>
            <w:rFonts w:cs="Arial"/>
            <w:lang w:eastAsia="en-US"/>
          </w:rPr>
          <w:delText xml:space="preserve"> ostopalvelun valtuutukseen liittyen</w:delText>
        </w:r>
        <w:r w:rsidR="0092381F" w:rsidRPr="00B602C1" w:rsidDel="00BD5A45">
          <w:rPr>
            <w:rFonts w:cs="Arial"/>
            <w:lang w:eastAsia="en-US"/>
          </w:rPr>
          <w:delText>:</w:delText>
        </w:r>
      </w:del>
    </w:p>
    <w:p w14:paraId="5EEFECEE" w14:textId="5404B34C" w:rsidR="0092381F" w:rsidRPr="00547491" w:rsidDel="00BD5A45" w:rsidRDefault="00076A36" w:rsidP="002512DE">
      <w:pPr>
        <w:pStyle w:val="Leipsisennetty"/>
        <w:numPr>
          <w:ilvl w:val="0"/>
          <w:numId w:val="33"/>
        </w:numPr>
        <w:spacing w:line="240" w:lineRule="auto"/>
        <w:rPr>
          <w:del w:id="593" w:author="Pakari Arja" w:date="2020-02-09T16:54:00Z"/>
          <w:rFonts w:cs="Arial"/>
          <w:lang w:eastAsia="en-US"/>
        </w:rPr>
      </w:pPr>
      <w:del w:id="594" w:author="Pakari Arja" w:date="2020-02-09T16:54:00Z">
        <w:r w:rsidRPr="00B602C1" w:rsidDel="00BD5A45">
          <w:rPr>
            <w:rFonts w:cs="Arial"/>
            <w:lang w:eastAsia="en-US"/>
          </w:rPr>
          <w:delText xml:space="preserve">löytyykö kyseisessä hoitokontekstissa </w:delText>
        </w:r>
        <w:r w:rsidR="002512DE" w:rsidRPr="00B602C1" w:rsidDel="00BD5A45">
          <w:rPr>
            <w:rFonts w:cs="Arial"/>
            <w:lang w:eastAsia="en-US"/>
          </w:rPr>
          <w:delText>palveluntuottajan ja palvelutapahtuman tietojen perusteella voimassaolev</w:delText>
        </w:r>
        <w:r w:rsidR="00454FEA" w:rsidRPr="00547491" w:rsidDel="00BD5A45">
          <w:rPr>
            <w:rFonts w:cs="Arial"/>
            <w:lang w:eastAsia="en-US"/>
          </w:rPr>
          <w:delText>ia ostopalvelun valtuutuksia</w:delText>
        </w:r>
      </w:del>
    </w:p>
    <w:p w14:paraId="356158CD" w14:textId="51FD78F0" w:rsidR="0092381F" w:rsidRPr="00547491" w:rsidDel="00BD5A45" w:rsidRDefault="002512DE" w:rsidP="0086662F">
      <w:pPr>
        <w:pStyle w:val="Leipsisennetty"/>
        <w:numPr>
          <w:ilvl w:val="0"/>
          <w:numId w:val="33"/>
        </w:numPr>
        <w:spacing w:line="240" w:lineRule="auto"/>
        <w:ind w:hanging="357"/>
        <w:rPr>
          <w:del w:id="595" w:author="Pakari Arja" w:date="2020-02-09T16:54:00Z"/>
          <w:rFonts w:cs="Arial"/>
          <w:lang w:eastAsia="en-US"/>
        </w:rPr>
      </w:pPr>
      <w:del w:id="596" w:author="Pakari Arja" w:date="2020-02-09T16:54:00Z">
        <w:r w:rsidRPr="00547491" w:rsidDel="00BD5A45">
          <w:rPr>
            <w:rFonts w:cs="Arial"/>
            <w:lang w:eastAsia="en-US"/>
          </w:rPr>
          <w:delText>voiko</w:delText>
        </w:r>
        <w:r w:rsidR="0092381F" w:rsidRPr="00547491" w:rsidDel="00BD5A45">
          <w:rPr>
            <w:rFonts w:cs="Arial"/>
            <w:lang w:eastAsia="en-US"/>
          </w:rPr>
          <w:delText xml:space="preserve"> pyydettyjä asiakirjoja </w:delText>
        </w:r>
        <w:r w:rsidRPr="00547491" w:rsidDel="00BD5A45">
          <w:rPr>
            <w:rFonts w:cs="Arial"/>
            <w:lang w:eastAsia="en-US"/>
          </w:rPr>
          <w:delText>hakea kyseisessä hoitokontekstissa</w:delText>
        </w:r>
        <w:r w:rsidR="0092381F" w:rsidRPr="00547491" w:rsidDel="00BD5A45">
          <w:rPr>
            <w:rFonts w:cs="Arial"/>
            <w:lang w:eastAsia="en-US"/>
          </w:rPr>
          <w:delText xml:space="preserve"> ostopalvelun valtuutuks</w:delText>
        </w:r>
        <w:r w:rsidR="001438EE" w:rsidRPr="00547491" w:rsidDel="00BD5A45">
          <w:rPr>
            <w:rFonts w:cs="Arial"/>
            <w:lang w:eastAsia="en-US"/>
          </w:rPr>
          <w:delText>i</w:delText>
        </w:r>
        <w:r w:rsidR="0092381F" w:rsidRPr="00547491" w:rsidDel="00BD5A45">
          <w:rPr>
            <w:rFonts w:cs="Arial"/>
            <w:lang w:eastAsia="en-US"/>
          </w:rPr>
          <w:delText xml:space="preserve">en nojalla </w:delText>
        </w:r>
      </w:del>
    </w:p>
    <w:p w14:paraId="7298915A" w14:textId="0B9DCD57" w:rsidR="0092381F" w:rsidRPr="00547491" w:rsidDel="00BD5A45" w:rsidRDefault="0092381F" w:rsidP="00A7136E">
      <w:pPr>
        <w:pStyle w:val="Leipsisennetty"/>
        <w:ind w:left="1276"/>
        <w:rPr>
          <w:del w:id="597" w:author="Pakari Arja" w:date="2020-02-09T16:54:00Z"/>
          <w:rFonts w:cs="Arial"/>
          <w:lang w:eastAsia="en-US"/>
        </w:rPr>
      </w:pPr>
      <w:del w:id="598" w:author="Pakari Arja" w:date="2020-02-09T16:54:00Z">
        <w:r w:rsidRPr="00547491" w:rsidDel="00BD5A45">
          <w:rPr>
            <w:rFonts w:cs="Arial"/>
            <w:lang w:eastAsia="en-US"/>
          </w:rPr>
          <w:delText xml:space="preserve">Rajapinta tarkastaa </w:delText>
        </w:r>
        <w:r w:rsidR="00A7136E" w:rsidRPr="00547491" w:rsidDel="00BD5A45">
          <w:rPr>
            <w:rFonts w:cs="Arial"/>
            <w:lang w:eastAsia="en-US"/>
          </w:rPr>
          <w:delText>onko</w:delText>
        </w:r>
        <w:r w:rsidR="00BF13DB" w:rsidRPr="00547491" w:rsidDel="00BD5A45">
          <w:rPr>
            <w:rFonts w:cs="Arial"/>
            <w:lang w:eastAsia="en-US"/>
          </w:rPr>
          <w:delText xml:space="preserve"> kyselyssä yksilöidyllä palveluntuottajalla</w:delText>
        </w:r>
        <w:r w:rsidR="00A7136E" w:rsidRPr="00547491" w:rsidDel="00BD5A45">
          <w:rPr>
            <w:rFonts w:cs="Arial"/>
            <w:lang w:eastAsia="en-US"/>
          </w:rPr>
          <w:delText xml:space="preserve"> oikeus</w:delText>
        </w:r>
        <w:r w:rsidR="009C52B2" w:rsidRPr="00547491" w:rsidDel="00BD5A45">
          <w:rPr>
            <w:rFonts w:cs="Arial"/>
            <w:lang w:eastAsia="en-US"/>
          </w:rPr>
          <w:delText xml:space="preserve"> saada</w:delText>
        </w:r>
        <w:r w:rsidR="00A7136E" w:rsidRPr="00547491" w:rsidDel="00BD5A45">
          <w:rPr>
            <w:rFonts w:cs="Arial"/>
            <w:lang w:eastAsia="en-US"/>
          </w:rPr>
          <w:delText xml:space="preserve"> </w:delText>
        </w:r>
        <w:r w:rsidR="009C52B2" w:rsidRPr="00547491" w:rsidDel="00BD5A45">
          <w:rPr>
            <w:rFonts w:cs="Arial"/>
            <w:lang w:eastAsia="en-US"/>
          </w:rPr>
          <w:delText>hakutulokseen sisältyvät potilaan tiedot</w:delText>
        </w:r>
        <w:r w:rsidR="000D3E87" w:rsidRPr="00547491" w:rsidDel="00BD5A45">
          <w:rPr>
            <w:rFonts w:cs="Arial"/>
            <w:lang w:eastAsia="en-US"/>
          </w:rPr>
          <w:delText xml:space="preserve"> omaa käyttöä vastaavin oikeuksin</w:delText>
        </w:r>
        <w:r w:rsidR="00A61075" w:rsidRPr="00547491" w:rsidDel="00BD5A45">
          <w:rPr>
            <w:rFonts w:cs="Arial"/>
            <w:lang w:eastAsia="en-US"/>
          </w:rPr>
          <w:delText xml:space="preserve"> </w:delText>
        </w:r>
        <w:r w:rsidR="00A7136E" w:rsidRPr="00547491" w:rsidDel="00BD5A45">
          <w:rPr>
            <w:rFonts w:cs="Arial"/>
            <w:lang w:eastAsia="en-US"/>
          </w:rPr>
          <w:delText>Potilastiedon arkisto</w:delText>
        </w:r>
        <w:r w:rsidR="00A61075" w:rsidRPr="00547491" w:rsidDel="00BD5A45">
          <w:rPr>
            <w:rFonts w:cs="Arial"/>
            <w:lang w:eastAsia="en-US"/>
          </w:rPr>
          <w:delText>on</w:delText>
        </w:r>
        <w:r w:rsidR="00A7136E" w:rsidRPr="00547491" w:rsidDel="00BD5A45">
          <w:rPr>
            <w:rFonts w:cs="Arial"/>
            <w:lang w:eastAsia="en-US"/>
          </w:rPr>
          <w:delText xml:space="preserve"> tallennetun ostopalvelun valtuutuksen</w:delText>
        </w:r>
        <w:r w:rsidR="000D3E87" w:rsidRPr="00547491" w:rsidDel="00BD5A45">
          <w:rPr>
            <w:rFonts w:cs="Arial"/>
            <w:lang w:eastAsia="en-US"/>
          </w:rPr>
          <w:delText xml:space="preserve"> nojalla</w:delText>
        </w:r>
        <w:r w:rsidR="00A7136E" w:rsidRPr="00547491" w:rsidDel="00BD5A45">
          <w:rPr>
            <w:rFonts w:cs="Arial"/>
            <w:lang w:eastAsia="en-US"/>
          </w:rPr>
          <w:delText xml:space="preserve">. </w:delText>
        </w:r>
      </w:del>
    </w:p>
    <w:p w14:paraId="620D2493" w14:textId="3ACB281B" w:rsidR="000D3E87" w:rsidRPr="00547491" w:rsidDel="00BD5A45" w:rsidRDefault="00A7136E" w:rsidP="00A7136E">
      <w:pPr>
        <w:pStyle w:val="Leipsisennetty"/>
        <w:ind w:left="1276"/>
        <w:rPr>
          <w:del w:id="599" w:author="Pakari Arja" w:date="2020-02-09T16:54:00Z"/>
          <w:rFonts w:cs="Arial"/>
          <w:lang w:eastAsia="en-US"/>
        </w:rPr>
      </w:pPr>
      <w:del w:id="600" w:author="Pakari Arja" w:date="2020-02-09T16:54:00Z">
        <w:r w:rsidRPr="00547491" w:rsidDel="00BD5A45">
          <w:rPr>
            <w:rFonts w:cs="Arial"/>
            <w:lang w:eastAsia="en-US"/>
          </w:rPr>
          <w:delText>Tyypilli</w:delText>
        </w:r>
        <w:r w:rsidR="00535820" w:rsidRPr="00547491" w:rsidDel="00BD5A45">
          <w:rPr>
            <w:rFonts w:cs="Arial"/>
            <w:lang w:eastAsia="en-US"/>
          </w:rPr>
          <w:delText>s</w:delText>
        </w:r>
        <w:r w:rsidRPr="00547491" w:rsidDel="00BD5A45">
          <w:rPr>
            <w:rFonts w:cs="Arial"/>
            <w:lang w:eastAsia="en-US"/>
          </w:rPr>
          <w:delText>e</w:delText>
        </w:r>
        <w:r w:rsidR="00535820" w:rsidRPr="00547491" w:rsidDel="00BD5A45">
          <w:rPr>
            <w:rFonts w:cs="Arial"/>
            <w:lang w:eastAsia="en-US"/>
          </w:rPr>
          <w:delText>ssä tilanteessa</w:delText>
        </w:r>
        <w:r w:rsidRPr="00547491" w:rsidDel="00BD5A45">
          <w:rPr>
            <w:rFonts w:cs="Arial"/>
            <w:lang w:eastAsia="en-US"/>
          </w:rPr>
          <w:delText xml:space="preserve"> ostopalvelun tuottaja hakee ostopalvelun järjestäjän rekisteristä asiakirjoja. Ostopalvelu</w:delText>
        </w:r>
        <w:r w:rsidR="00535820" w:rsidRPr="00547491" w:rsidDel="00BD5A45">
          <w:rPr>
            <w:rFonts w:cs="Arial"/>
            <w:lang w:eastAsia="en-US"/>
          </w:rPr>
          <w:delText>n valtuutus</w:delText>
        </w:r>
        <w:r w:rsidRPr="00547491" w:rsidDel="00BD5A45">
          <w:rPr>
            <w:rFonts w:cs="Arial"/>
            <w:lang w:eastAsia="en-US"/>
          </w:rPr>
          <w:delText xml:space="preserve"> voidaan antaa ostopalvelun tuottajalle väestötasoisena tai potilasko</w:delText>
        </w:r>
        <w:r w:rsidR="000D3E87" w:rsidRPr="00547491" w:rsidDel="00BD5A45">
          <w:rPr>
            <w:rFonts w:cs="Arial"/>
            <w:lang w:eastAsia="en-US"/>
          </w:rPr>
          <w:delText>htaisena</w:delText>
        </w:r>
        <w:r w:rsidR="001438EE" w:rsidRPr="00547491" w:rsidDel="00BD5A45">
          <w:rPr>
            <w:rFonts w:cs="Arial"/>
            <w:lang w:eastAsia="en-US"/>
          </w:rPr>
          <w:delText>.</w:delText>
        </w:r>
        <w:r w:rsidR="000D3E87" w:rsidRPr="00547491" w:rsidDel="00BD5A45">
          <w:rPr>
            <w:rFonts w:cs="Arial"/>
            <w:lang w:eastAsia="en-US"/>
          </w:rPr>
          <w:delText xml:space="preserve"> </w:delText>
        </w:r>
        <w:r w:rsidR="001438EE" w:rsidRPr="00547491" w:rsidDel="00BD5A45">
          <w:rPr>
            <w:rFonts w:cs="Arial"/>
            <w:lang w:eastAsia="en-US"/>
          </w:rPr>
          <w:delText xml:space="preserve">Potilaskohtaisessa ostopalvelun valtuutuksessa </w:delText>
        </w:r>
        <w:r w:rsidR="00076A36" w:rsidRPr="00547491" w:rsidDel="00BD5A45">
          <w:rPr>
            <w:rFonts w:cs="Arial"/>
            <w:lang w:eastAsia="en-US"/>
          </w:rPr>
          <w:delText>käytettävissä olevien tietojen laajuutta</w:delText>
        </w:r>
        <w:r w:rsidR="000D3E87" w:rsidRPr="00547491" w:rsidDel="00BD5A45">
          <w:rPr>
            <w:rFonts w:cs="Arial"/>
            <w:lang w:eastAsia="en-US"/>
          </w:rPr>
          <w:delText xml:space="preserve"> voidaan rajata</w:delText>
        </w:r>
        <w:r w:rsidR="001438EE" w:rsidRPr="00547491" w:rsidDel="00BD5A45">
          <w:rPr>
            <w:rFonts w:cs="Arial"/>
            <w:lang w:eastAsia="en-US"/>
          </w:rPr>
          <w:delText xml:space="preserve"> kahdella tasolla</w:delText>
        </w:r>
        <w:r w:rsidR="000D3E87" w:rsidRPr="00547491" w:rsidDel="00BD5A45">
          <w:rPr>
            <w:rFonts w:cs="Arial"/>
            <w:lang w:eastAsia="en-US"/>
          </w:rPr>
          <w:delText xml:space="preserve">: </w:delText>
        </w:r>
      </w:del>
    </w:p>
    <w:p w14:paraId="2D411769" w14:textId="700F2DF3" w:rsidR="000D3E87" w:rsidRPr="00547491" w:rsidDel="00BD5A45" w:rsidRDefault="00A7136E" w:rsidP="0086662F">
      <w:pPr>
        <w:pStyle w:val="Leipsisennetty"/>
        <w:numPr>
          <w:ilvl w:val="0"/>
          <w:numId w:val="34"/>
        </w:numPr>
        <w:spacing w:line="240" w:lineRule="auto"/>
        <w:ind w:hanging="357"/>
        <w:rPr>
          <w:del w:id="601" w:author="Pakari Arja" w:date="2020-02-09T16:54:00Z"/>
          <w:rFonts w:cs="Arial"/>
          <w:lang w:eastAsia="en-US"/>
        </w:rPr>
      </w:pPr>
      <w:del w:id="602" w:author="Pakari Arja" w:date="2020-02-09T16:54:00Z">
        <w:r w:rsidRPr="00547491" w:rsidDel="00BD5A45">
          <w:rPr>
            <w:rFonts w:cs="Arial"/>
            <w:lang w:eastAsia="en-US"/>
          </w:rPr>
          <w:delText>palvelutapahtumakohtaisesti</w:delText>
        </w:r>
        <w:r w:rsidR="000D3E87" w:rsidRPr="00547491" w:rsidDel="00BD5A45">
          <w:rPr>
            <w:rFonts w:cs="Arial"/>
            <w:lang w:eastAsia="en-US"/>
          </w:rPr>
          <w:delText xml:space="preserve"> </w:delText>
        </w:r>
      </w:del>
    </w:p>
    <w:p w14:paraId="352BE239" w14:textId="11D5DB55" w:rsidR="0092381F" w:rsidRPr="00547491" w:rsidDel="00BD5A45" w:rsidRDefault="000D3E87" w:rsidP="0086662F">
      <w:pPr>
        <w:pStyle w:val="Leipsisennetty"/>
        <w:numPr>
          <w:ilvl w:val="0"/>
          <w:numId w:val="34"/>
        </w:numPr>
        <w:spacing w:line="240" w:lineRule="auto"/>
        <w:ind w:hanging="357"/>
        <w:rPr>
          <w:del w:id="603" w:author="Pakari Arja" w:date="2020-02-09T16:54:00Z"/>
          <w:rFonts w:cs="Arial"/>
          <w:lang w:eastAsia="en-US"/>
        </w:rPr>
      </w:pPr>
      <w:del w:id="604" w:author="Pakari Arja" w:date="2020-02-09T16:54:00Z">
        <w:r w:rsidRPr="00547491" w:rsidDel="00BD5A45">
          <w:rPr>
            <w:rFonts w:cs="Arial"/>
            <w:lang w:eastAsia="en-US"/>
          </w:rPr>
          <w:delText xml:space="preserve">asiakirjakohtaisesti aikavälin perusteella </w:delText>
        </w:r>
      </w:del>
    </w:p>
    <w:p w14:paraId="6F927EB1" w14:textId="4771471F" w:rsidR="0092381F" w:rsidRPr="00352BC4" w:rsidDel="00BD5A45" w:rsidRDefault="0092381F" w:rsidP="00A7136E">
      <w:pPr>
        <w:pStyle w:val="Leipsisennetty"/>
        <w:ind w:left="1276"/>
        <w:rPr>
          <w:del w:id="605" w:author="Pakari Arja" w:date="2020-02-09T16:54:00Z"/>
          <w:rFonts w:cs="Arial"/>
          <w:lang w:eastAsia="en-US"/>
        </w:rPr>
      </w:pPr>
      <w:del w:id="606" w:author="Pakari Arja" w:date="2020-02-09T16:54:00Z">
        <w:r w:rsidRPr="00547491" w:rsidDel="00BD5A45">
          <w:rPr>
            <w:rFonts w:cs="Arial"/>
            <w:lang w:eastAsia="en-US"/>
          </w:rPr>
          <w:delText xml:space="preserve">Ostopalvelun valtuutusasiakirjan </w:delText>
        </w:r>
        <w:r w:rsidR="00D32693" w:rsidRPr="00547491" w:rsidDel="00BD5A45">
          <w:rPr>
            <w:rFonts w:cs="Arial"/>
            <w:lang w:eastAsia="en-US"/>
          </w:rPr>
          <w:delText xml:space="preserve">tietosisältö on kuvattu tarkemmin </w:delText>
        </w:r>
        <w:r w:rsidR="00220DF9" w:rsidDel="00BD5A45">
          <w:fldChar w:fldCharType="begin"/>
        </w:r>
        <w:r w:rsidR="00220DF9" w:rsidDel="00BD5A45">
          <w:delInstrText xml:space="preserve"> HYPERLINK "https://koodistopalvelu.kanta.fi/codeserver/pages/classification-view-page.xhtml?classificationKey=1285&amp;versionKey=1485" </w:delInstrText>
        </w:r>
        <w:r w:rsidR="00220DF9" w:rsidDel="00BD5A45">
          <w:fldChar w:fldCharType="separate"/>
        </w:r>
        <w:r w:rsidR="00D32693" w:rsidRPr="00352BC4" w:rsidDel="00BD5A45">
          <w:rPr>
            <w:rStyle w:val="Hyperlinkki"/>
            <w:rFonts w:cs="Arial"/>
            <w:lang w:eastAsia="en-US"/>
          </w:rPr>
          <w:delText>kansallisella koodistopalvelimella</w:delText>
        </w:r>
        <w:r w:rsidR="00220DF9" w:rsidDel="00BD5A45">
          <w:rPr>
            <w:rStyle w:val="Hyperlinkki"/>
            <w:rFonts w:cs="Arial"/>
            <w:lang w:eastAsia="en-US"/>
          </w:rPr>
          <w:fldChar w:fldCharType="end"/>
        </w:r>
        <w:r w:rsidR="00D32693" w:rsidRPr="00352BC4" w:rsidDel="00BD5A45">
          <w:rPr>
            <w:rFonts w:cs="Arial"/>
            <w:lang w:eastAsia="en-US"/>
          </w:rPr>
          <w:delText>.</w:delText>
        </w:r>
        <w:r w:rsidR="00A7136E" w:rsidRPr="00352BC4" w:rsidDel="00BD5A45">
          <w:rPr>
            <w:rFonts w:cs="Arial"/>
            <w:lang w:eastAsia="en-US"/>
          </w:rPr>
          <w:delText xml:space="preserve"> </w:delText>
        </w:r>
      </w:del>
    </w:p>
    <w:p w14:paraId="1A481894" w14:textId="49F34721" w:rsidR="00CC4661" w:rsidRPr="00EF3E10" w:rsidDel="00BD5A45" w:rsidRDefault="00CC4661" w:rsidP="00CC4661">
      <w:pPr>
        <w:pStyle w:val="Otsikko2"/>
        <w:rPr>
          <w:del w:id="607" w:author="Pakari Arja" w:date="2020-02-09T16:54:00Z"/>
          <w:rFonts w:cs="Arial"/>
        </w:rPr>
      </w:pPr>
      <w:bookmarkStart w:id="608" w:name="_Toc32159750"/>
      <w:bookmarkStart w:id="609" w:name="_Toc34288480"/>
      <w:bookmarkStart w:id="610" w:name="_Toc34289059"/>
      <w:del w:id="611" w:author="Pakari Arja" w:date="2020-02-09T16:54:00Z">
        <w:r w:rsidRPr="005B6326" w:rsidDel="00BD5A45">
          <w:rPr>
            <w:rFonts w:cs="Arial"/>
          </w:rPr>
          <w:delText>Tietosisältö</w:delText>
        </w:r>
        <w:bookmarkEnd w:id="608"/>
        <w:bookmarkEnd w:id="609"/>
        <w:bookmarkEnd w:id="610"/>
        <w:r w:rsidRPr="005B6326" w:rsidDel="00BD5A45">
          <w:rPr>
            <w:rFonts w:cs="Arial"/>
          </w:rPr>
          <w:delText xml:space="preserve"> </w:delText>
        </w:r>
      </w:del>
    </w:p>
    <w:p w14:paraId="5AE3B4BD" w14:textId="391EF598" w:rsidR="00CC4661" w:rsidRPr="00E01EC8" w:rsidDel="00BD5A45" w:rsidRDefault="00CC4661" w:rsidP="00CC4661">
      <w:pPr>
        <w:pStyle w:val="Leipsisennetty"/>
        <w:rPr>
          <w:del w:id="612" w:author="Pakari Arja" w:date="2020-02-09T16:54:00Z"/>
          <w:rFonts w:cs="Arial"/>
          <w:lang w:eastAsia="en-US"/>
        </w:rPr>
      </w:pPr>
      <w:del w:id="613" w:author="Pakari Arja" w:date="2020-02-09T16:54:00Z">
        <w:r w:rsidRPr="00E01EC8" w:rsidDel="00BD5A45">
          <w:rPr>
            <w:rFonts w:cs="Arial"/>
            <w:lang w:eastAsia="en-US"/>
          </w:rPr>
          <w:delText>Tässä luvussa kuvataan pyyntö- ja vastaussanoman rakenne.</w:delText>
        </w:r>
      </w:del>
    </w:p>
    <w:p w14:paraId="6C99A1BB" w14:textId="73C09817" w:rsidR="00CC4661" w:rsidRPr="00C47E27" w:rsidDel="00BD5A45" w:rsidRDefault="00CC4661" w:rsidP="00CC4661">
      <w:pPr>
        <w:pStyle w:val="Leipsisennetty"/>
        <w:rPr>
          <w:del w:id="614" w:author="Pakari Arja" w:date="2020-02-09T16:54:00Z"/>
          <w:rFonts w:cs="Arial"/>
          <w:lang w:eastAsia="en-US"/>
        </w:rPr>
      </w:pPr>
      <w:del w:id="615" w:author="Pakari Arja" w:date="2020-02-09T16:54:00Z">
        <w:r w:rsidRPr="00C47E27" w:rsidDel="00BD5A45">
          <w:rPr>
            <w:rFonts w:cs="Arial"/>
            <w:lang w:eastAsia="en-US"/>
          </w:rPr>
          <w:delText>Sanomaskeemat on julkaistu erillisinä tiedostoina tämän dokumentin rinnalla</w:delText>
        </w:r>
      </w:del>
    </w:p>
    <w:p w14:paraId="26C1122F" w14:textId="5954DA44" w:rsidR="00BD1B64" w:rsidRPr="00C47E27" w:rsidDel="00BD5A45" w:rsidRDefault="00BD1B64">
      <w:pPr>
        <w:widowControl/>
        <w:spacing w:after="200" w:line="276" w:lineRule="auto"/>
        <w:rPr>
          <w:del w:id="616" w:author="Pakari Arja" w:date="2020-02-09T16:54:00Z"/>
          <w:rFonts w:cs="Arial"/>
          <w:b/>
          <w:bCs/>
          <w:sz w:val="22"/>
          <w:szCs w:val="22"/>
          <w:highlight w:val="yellow"/>
          <w:lang w:eastAsia="en-US"/>
        </w:rPr>
      </w:pPr>
      <w:del w:id="617" w:author="Pakari Arja" w:date="2020-02-09T16:54:00Z">
        <w:r w:rsidRPr="00C47E27" w:rsidDel="00BD5A45">
          <w:rPr>
            <w:rFonts w:cs="Arial"/>
            <w:highlight w:val="yellow"/>
          </w:rPr>
          <w:br w:type="page"/>
        </w:r>
      </w:del>
    </w:p>
    <w:p w14:paraId="238B53F8" w14:textId="59128E89" w:rsidR="00454FEA" w:rsidRPr="00352BC4" w:rsidDel="00BD5A45" w:rsidRDefault="001708B0" w:rsidP="00CC4661">
      <w:pPr>
        <w:pStyle w:val="Otsikko3"/>
        <w:rPr>
          <w:del w:id="618" w:author="Pakari Arja" w:date="2020-02-09T16:54:00Z"/>
          <w:rFonts w:cs="Arial"/>
        </w:rPr>
      </w:pPr>
      <w:bookmarkStart w:id="619" w:name="_Toc32159751"/>
      <w:bookmarkStart w:id="620" w:name="_Toc34288481"/>
      <w:bookmarkStart w:id="621" w:name="_Toc34289060"/>
      <w:del w:id="622" w:author="Pakari Arja" w:date="2020-02-09T16:54:00Z">
        <w:r w:rsidRPr="00352BC4" w:rsidDel="00BD5A45">
          <w:rPr>
            <w:rFonts w:cs="Arial"/>
            <w:noProof/>
          </w:rPr>
          <w:lastRenderedPageBreak/>
          <w:drawing>
            <wp:anchor distT="0" distB="0" distL="114300" distR="114300" simplePos="0" relativeHeight="251670528" behindDoc="0" locked="0" layoutInCell="1" allowOverlap="1" wp14:anchorId="2FECF6A7" wp14:editId="4881E210">
              <wp:simplePos x="0" y="0"/>
              <wp:positionH relativeFrom="column">
                <wp:posOffset>0</wp:posOffset>
              </wp:positionH>
              <wp:positionV relativeFrom="paragraph">
                <wp:posOffset>415290</wp:posOffset>
              </wp:positionV>
              <wp:extent cx="6120130" cy="7665085"/>
              <wp:effectExtent l="0" t="0" r="0" b="0"/>
              <wp:wrapTopAndBottom/>
              <wp:docPr id="19" name="Kuv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ng"/>
                      <pic:cNvPicPr/>
                    </pic:nvPicPr>
                    <pic:blipFill>
                      <a:blip r:embed="rId15">
                        <a:extLst>
                          <a:ext uri="{28A0092B-C50C-407E-A947-70E740481C1C}">
                            <a14:useLocalDpi xmlns:a14="http://schemas.microsoft.com/office/drawing/2010/main" val="0"/>
                          </a:ext>
                        </a:extLst>
                      </a:blip>
                      <a:stretch>
                        <a:fillRect/>
                      </a:stretch>
                    </pic:blipFill>
                    <pic:spPr>
                      <a:xfrm>
                        <a:off x="0" y="0"/>
                        <a:ext cx="6120130" cy="7665085"/>
                      </a:xfrm>
                      <a:prstGeom prst="rect">
                        <a:avLst/>
                      </a:prstGeom>
                    </pic:spPr>
                  </pic:pic>
                </a:graphicData>
              </a:graphic>
            </wp:anchor>
          </w:drawing>
        </w:r>
        <w:r w:rsidR="00CC4661" w:rsidRPr="00352BC4" w:rsidDel="00BD5A45">
          <w:rPr>
            <w:rFonts w:cs="Arial"/>
          </w:rPr>
          <w:delText>Pyyntösanoman rakenne</w:delText>
        </w:r>
        <w:bookmarkEnd w:id="619"/>
        <w:bookmarkEnd w:id="620"/>
        <w:bookmarkEnd w:id="621"/>
      </w:del>
    </w:p>
    <w:p w14:paraId="08625400" w14:textId="5D06A22D" w:rsidR="001708B0" w:rsidRPr="005B6326" w:rsidDel="00BD5A45" w:rsidRDefault="001708B0">
      <w:pPr>
        <w:widowControl/>
        <w:spacing w:after="200" w:line="276" w:lineRule="auto"/>
        <w:rPr>
          <w:del w:id="623" w:author="Pakari Arja" w:date="2020-02-09T16:54:00Z"/>
          <w:rFonts w:cs="Arial"/>
          <w:sz w:val="22"/>
          <w:lang w:eastAsia="en-US"/>
        </w:rPr>
      </w:pPr>
      <w:del w:id="624" w:author="Pakari Arja" w:date="2020-02-09T16:54:00Z">
        <w:r w:rsidRPr="005B6326" w:rsidDel="00BD5A45">
          <w:rPr>
            <w:rFonts w:cs="Arial"/>
            <w:lang w:eastAsia="en-US"/>
          </w:rPr>
          <w:br w:type="page"/>
        </w:r>
      </w:del>
    </w:p>
    <w:p w14:paraId="7E211CBC" w14:textId="29ED11F4" w:rsidR="00CC4661" w:rsidRPr="00352BC4" w:rsidDel="00BD5A45" w:rsidRDefault="00F736E3" w:rsidP="00CC4661">
      <w:pPr>
        <w:pStyle w:val="Otsikko3"/>
        <w:rPr>
          <w:del w:id="625" w:author="Pakari Arja" w:date="2020-02-09T16:54:00Z"/>
          <w:rFonts w:cs="Arial"/>
        </w:rPr>
      </w:pPr>
      <w:bookmarkStart w:id="626" w:name="_Toc32159752"/>
      <w:bookmarkStart w:id="627" w:name="_Toc34288482"/>
      <w:bookmarkStart w:id="628" w:name="_Toc34289061"/>
      <w:del w:id="629" w:author="Pakari Arja" w:date="2020-02-09T16:54:00Z">
        <w:r w:rsidRPr="00352BC4" w:rsidDel="00BD5A45">
          <w:rPr>
            <w:rFonts w:cs="Arial"/>
            <w:noProof/>
          </w:rPr>
          <w:lastRenderedPageBreak/>
          <w:drawing>
            <wp:anchor distT="0" distB="0" distL="114300" distR="114300" simplePos="0" relativeHeight="251673600" behindDoc="0" locked="0" layoutInCell="1" allowOverlap="1" wp14:anchorId="18F28E5A" wp14:editId="2798044A">
              <wp:simplePos x="0" y="0"/>
              <wp:positionH relativeFrom="column">
                <wp:posOffset>0</wp:posOffset>
              </wp:positionH>
              <wp:positionV relativeFrom="paragraph">
                <wp:posOffset>0</wp:posOffset>
              </wp:positionV>
              <wp:extent cx="6120130" cy="6758305"/>
              <wp:effectExtent l="0" t="0" r="0" b="4445"/>
              <wp:wrapTopAndBottom/>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topalvelu_resp.png"/>
                      <pic:cNvPicPr/>
                    </pic:nvPicPr>
                    <pic:blipFill>
                      <a:blip r:embed="rId16">
                        <a:extLst>
                          <a:ext uri="{28A0092B-C50C-407E-A947-70E740481C1C}">
                            <a14:useLocalDpi xmlns:a14="http://schemas.microsoft.com/office/drawing/2010/main" val="0"/>
                          </a:ext>
                        </a:extLst>
                      </a:blip>
                      <a:stretch>
                        <a:fillRect/>
                      </a:stretch>
                    </pic:blipFill>
                    <pic:spPr>
                      <a:xfrm>
                        <a:off x="0" y="0"/>
                        <a:ext cx="6120130" cy="6758305"/>
                      </a:xfrm>
                      <a:prstGeom prst="rect">
                        <a:avLst/>
                      </a:prstGeom>
                    </pic:spPr>
                  </pic:pic>
                </a:graphicData>
              </a:graphic>
            </wp:anchor>
          </w:drawing>
        </w:r>
        <w:r w:rsidR="00CC4661" w:rsidRPr="00352BC4" w:rsidDel="00BD5A45">
          <w:rPr>
            <w:rFonts w:cs="Arial"/>
          </w:rPr>
          <w:delText>Vastaussanoman rakenne</w:delText>
        </w:r>
        <w:bookmarkEnd w:id="626"/>
        <w:bookmarkEnd w:id="627"/>
        <w:bookmarkEnd w:id="628"/>
      </w:del>
    </w:p>
    <w:p w14:paraId="57584611" w14:textId="53809F16" w:rsidR="00754BC9" w:rsidRPr="005B6326" w:rsidDel="00BD5A45" w:rsidRDefault="00754BC9" w:rsidP="0086662F">
      <w:pPr>
        <w:pStyle w:val="Leipsisennetty"/>
        <w:rPr>
          <w:del w:id="630" w:author="Pakari Arja" w:date="2020-02-09T16:54:00Z"/>
          <w:rFonts w:cs="Arial"/>
        </w:rPr>
      </w:pPr>
    </w:p>
    <w:p w14:paraId="7084D80F" w14:textId="0863E65D" w:rsidR="00CC4661" w:rsidRPr="00EF3E10" w:rsidDel="00BD5A45" w:rsidRDefault="00CC4661" w:rsidP="00CC4661">
      <w:pPr>
        <w:pStyle w:val="Otsikko2"/>
        <w:rPr>
          <w:del w:id="631" w:author="Pakari Arja" w:date="2020-02-09T16:54:00Z"/>
          <w:rFonts w:cs="Arial"/>
        </w:rPr>
      </w:pPr>
      <w:bookmarkStart w:id="632" w:name="_Toc32159753"/>
      <w:bookmarkStart w:id="633" w:name="_Toc34288483"/>
      <w:bookmarkStart w:id="634" w:name="_Toc34289062"/>
      <w:del w:id="635" w:author="Pakari Arja" w:date="2020-02-09T16:54:00Z">
        <w:r w:rsidRPr="00EF3E10" w:rsidDel="00BD5A45">
          <w:rPr>
            <w:rFonts w:cs="Arial"/>
          </w:rPr>
          <w:delText>Pääsynhallinta</w:delText>
        </w:r>
        <w:bookmarkEnd w:id="632"/>
        <w:bookmarkEnd w:id="633"/>
        <w:bookmarkEnd w:id="634"/>
      </w:del>
    </w:p>
    <w:p w14:paraId="3361A824" w14:textId="043BD68B" w:rsidR="00CC4661" w:rsidRPr="00547491" w:rsidDel="00BD5A45" w:rsidRDefault="00CC4661" w:rsidP="00CC4661">
      <w:pPr>
        <w:pStyle w:val="Leipsisennetty"/>
        <w:rPr>
          <w:del w:id="636" w:author="Pakari Arja" w:date="2020-02-09T16:54:00Z"/>
          <w:rFonts w:cs="Arial"/>
          <w:lang w:eastAsia="en-US"/>
        </w:rPr>
      </w:pPr>
      <w:del w:id="637" w:author="Pakari Arja" w:date="2020-02-09T16:54:00Z">
        <w:r w:rsidRPr="00E01EC8" w:rsidDel="00BD5A45">
          <w:rPr>
            <w:rFonts w:cs="Arial"/>
            <w:lang w:eastAsia="en-US"/>
          </w:rPr>
          <w:delText xml:space="preserve">Pääsynhallinta perustuu muun Kanta-sanomaliikenteen mukaisesti liityntäpisteeseen, Kanta-osoitteistoon ilmoitettuihin tietoihin sekä sanomalla välitettävään </w:delText>
        </w:r>
        <w:r w:rsidR="00D62208" w:rsidRPr="00E01EC8" w:rsidDel="00BD5A45">
          <w:rPr>
            <w:rFonts w:cs="Arial"/>
            <w:lang w:eastAsia="en-US"/>
          </w:rPr>
          <w:delText>liittyjä</w:delText>
        </w:r>
        <w:r w:rsidR="003F5DD5" w:rsidRPr="00C47E27" w:rsidDel="00BD5A45">
          <w:rPr>
            <w:rFonts w:cs="Arial"/>
            <w:lang w:eastAsia="en-US"/>
          </w:rPr>
          <w:delText>-t</w:delText>
        </w:r>
        <w:r w:rsidRPr="00C47E27" w:rsidDel="00BD5A45">
          <w:rPr>
            <w:rFonts w:cs="Arial"/>
            <w:lang w:eastAsia="en-US"/>
          </w:rPr>
          <w:delText>ietoon.</w:delText>
        </w:r>
        <w:r w:rsidR="00203E9D" w:rsidRPr="00C47E27" w:rsidDel="00BD5A45">
          <w:rPr>
            <w:rFonts w:cs="Arial"/>
            <w:lang w:eastAsia="en-US"/>
          </w:rPr>
          <w:delText xml:space="preserve"> </w:delText>
        </w:r>
        <w:r w:rsidRPr="00B602C1" w:rsidDel="00BD5A45">
          <w:rPr>
            <w:rFonts w:cs="Arial"/>
            <w:lang w:eastAsia="en-US"/>
          </w:rPr>
          <w:delText xml:space="preserve">Pyyntösanomalla </w:delText>
        </w:r>
        <w:r w:rsidR="006053C8" w:rsidRPr="00B602C1" w:rsidDel="00BD5A45">
          <w:rPr>
            <w:rFonts w:cs="Arial"/>
            <w:lang w:eastAsia="en-US"/>
          </w:rPr>
          <w:delText xml:space="preserve">sen lähettäjän </w:delText>
        </w:r>
        <w:r w:rsidRPr="00B602C1" w:rsidDel="00BD5A45">
          <w:rPr>
            <w:rFonts w:cs="Arial"/>
            <w:lang w:eastAsia="en-US"/>
          </w:rPr>
          <w:delText>tieto välitetään palvelupyynnön XML-elementissä ”</w:delText>
        </w:r>
        <w:r w:rsidR="00D62208" w:rsidRPr="00B602C1" w:rsidDel="00BD5A45">
          <w:rPr>
            <w:rFonts w:cs="Arial"/>
            <w:lang w:eastAsia="en-US"/>
          </w:rPr>
          <w:delText>liittyja</w:delText>
        </w:r>
        <w:r w:rsidRPr="00B602C1" w:rsidDel="00BD5A45">
          <w:rPr>
            <w:rFonts w:cs="Arial"/>
            <w:lang w:eastAsia="en-US"/>
          </w:rPr>
          <w:delText xml:space="preserve">” </w:delText>
        </w:r>
        <w:r w:rsidRPr="00B602C1" w:rsidDel="00BD5A45">
          <w:rPr>
            <w:rFonts w:cs="Arial"/>
          </w:rPr>
          <w:delText xml:space="preserve">(organisatorinen taho, joka tarvitsee ko. tietoa </w:delText>
        </w:r>
        <w:r w:rsidR="0060273B" w:rsidRPr="00B602C1" w:rsidDel="00BD5A45">
          <w:rPr>
            <w:rFonts w:cs="Arial"/>
          </w:rPr>
          <w:delText>ostopalvelun valtuutuksen</w:delText>
        </w:r>
        <w:r w:rsidRPr="00B602C1" w:rsidDel="00BD5A45">
          <w:rPr>
            <w:rFonts w:cs="Arial"/>
          </w:rPr>
          <w:delText xml:space="preserve"> </w:delText>
        </w:r>
        <w:r w:rsidRPr="00B602C1" w:rsidDel="00BD5A45">
          <w:rPr>
            <w:rFonts w:cs="Arial"/>
          </w:rPr>
          <w:lastRenderedPageBreak/>
          <w:delText xml:space="preserve">päättelyyn). Palvelupyyntöä ei ole tarkoitettu käytettäväksi potilaan hoidon yhteydessä vaan teknisessä mielessä tarkistettaessa </w:delText>
        </w:r>
        <w:r w:rsidR="0060273B" w:rsidRPr="00547491" w:rsidDel="00BD5A45">
          <w:rPr>
            <w:rFonts w:cs="Arial"/>
          </w:rPr>
          <w:delText>ostopalvelun valtuutuksen olemassaolo haetuille asiakirjoille</w:delText>
        </w:r>
        <w:r w:rsidRPr="00547491" w:rsidDel="00BD5A45">
          <w:rPr>
            <w:rFonts w:cs="Arial"/>
            <w:lang w:eastAsia="en-US"/>
          </w:rPr>
          <w:delText xml:space="preserve">. </w:delText>
        </w:r>
        <w:r w:rsidR="00203E9D" w:rsidRPr="00547491" w:rsidDel="00BD5A45">
          <w:rPr>
            <w:rFonts w:cs="Arial"/>
            <w:lang w:eastAsia="en-US"/>
          </w:rPr>
          <w:delText>Rajapinta tukee myös yksityisten toimijoiden isäntä-vuokralais –yhteisliityntämallia.</w:delText>
        </w:r>
      </w:del>
    </w:p>
    <w:p w14:paraId="447C4E1C" w14:textId="06A240E1" w:rsidR="00CC4661" w:rsidRPr="00547491" w:rsidDel="00BD5A45" w:rsidRDefault="00CC4661" w:rsidP="00CC4661">
      <w:pPr>
        <w:pStyle w:val="Otsikko3"/>
        <w:rPr>
          <w:del w:id="638" w:author="Pakari Arja" w:date="2020-02-09T16:54:00Z"/>
          <w:rFonts w:cs="Arial"/>
        </w:rPr>
      </w:pPr>
      <w:bookmarkStart w:id="639" w:name="_Toc32159754"/>
      <w:bookmarkStart w:id="640" w:name="_Toc34288484"/>
      <w:bookmarkStart w:id="641" w:name="_Toc34289063"/>
      <w:del w:id="642" w:author="Pakari Arja" w:date="2020-02-09T16:54:00Z">
        <w:r w:rsidRPr="00547491" w:rsidDel="00BD5A45">
          <w:rPr>
            <w:rFonts w:cs="Arial"/>
          </w:rPr>
          <w:delText>Normaalitilanne</w:delText>
        </w:r>
        <w:bookmarkEnd w:id="639"/>
        <w:bookmarkEnd w:id="640"/>
        <w:bookmarkEnd w:id="641"/>
      </w:del>
    </w:p>
    <w:p w14:paraId="6FCD6AA0" w14:textId="662DD30F" w:rsidR="0060273B" w:rsidRPr="00547491" w:rsidDel="00BD5A45" w:rsidRDefault="0060273B" w:rsidP="0060273B">
      <w:pPr>
        <w:pStyle w:val="Leipsisennetty"/>
        <w:rPr>
          <w:del w:id="643" w:author="Pakari Arja" w:date="2020-02-09T16:54:00Z"/>
          <w:rFonts w:cs="Arial"/>
        </w:rPr>
      </w:pPr>
      <w:del w:id="644" w:author="Pakari Arja" w:date="2020-02-09T16:54:00Z">
        <w:r w:rsidRPr="00547491" w:rsidDel="00BD5A45">
          <w:rPr>
            <w:rFonts w:cs="Arial"/>
            <w:b/>
          </w:rPr>
          <w:delText>palvelupyynnonTiedot-elementti</w:delText>
        </w:r>
      </w:del>
    </w:p>
    <w:p w14:paraId="36806FE4" w14:textId="43885ED2" w:rsidR="00CC4661" w:rsidRPr="00547491" w:rsidDel="00BD5A45" w:rsidRDefault="0060273B" w:rsidP="0060273B">
      <w:pPr>
        <w:pStyle w:val="Leipsisennetty"/>
        <w:rPr>
          <w:del w:id="645" w:author="Pakari Arja" w:date="2020-02-09T16:54:00Z"/>
          <w:rFonts w:cs="Arial"/>
        </w:rPr>
      </w:pPr>
      <w:del w:id="646" w:author="Pakari Arja" w:date="2020-02-09T16:54:00Z">
        <w:r w:rsidRPr="00547491" w:rsidDel="00BD5A45">
          <w:rPr>
            <w:rFonts w:cs="Arial"/>
          </w:rPr>
          <w:delText xml:space="preserve">Sanoma-elementtiin asetetaan sanoman globaalisti yksikäsitteinen id (OID-muodossa). Palvelupyynto-elementti saa koodin ’PP58’. </w:delText>
        </w:r>
        <w:r w:rsidR="00D62208" w:rsidRPr="00547491" w:rsidDel="00BD5A45">
          <w:rPr>
            <w:rFonts w:cs="Arial"/>
          </w:rPr>
          <w:delText>Liittyja</w:delText>
        </w:r>
        <w:r w:rsidR="00264D02" w:rsidRPr="00547491" w:rsidDel="00BD5A45">
          <w:rPr>
            <w:rFonts w:cs="Arial"/>
          </w:rPr>
          <w:delText xml:space="preserve">-elementtiin laitetaan </w:delText>
        </w:r>
        <w:r w:rsidR="00D62208" w:rsidRPr="00547491" w:rsidDel="00BD5A45">
          <w:rPr>
            <w:rFonts w:cs="Arial"/>
          </w:rPr>
          <w:delText xml:space="preserve">Kanta-palveluun liittyneen </w:delText>
        </w:r>
        <w:r w:rsidR="00264D02" w:rsidRPr="00547491" w:rsidDel="00BD5A45">
          <w:rPr>
            <w:rFonts w:cs="Arial"/>
          </w:rPr>
          <w:delText>kyselyn tekijän/lähettäjän tieto (</w:delText>
        </w:r>
        <w:r w:rsidR="003F5DD5" w:rsidRPr="00547491" w:rsidDel="00BD5A45">
          <w:rPr>
            <w:rFonts w:cs="Arial"/>
          </w:rPr>
          <w:delText xml:space="preserve">SOTE-organisaatiorekisterin mukainen tieto </w:delText>
        </w:r>
        <w:r w:rsidR="00264D02" w:rsidRPr="00547491" w:rsidDel="00BD5A45">
          <w:rPr>
            <w:rFonts w:cs="Arial"/>
          </w:rPr>
          <w:delText>OID-koodi</w:delText>
        </w:r>
        <w:r w:rsidR="00D62208" w:rsidRPr="00547491" w:rsidDel="00BD5A45">
          <w:rPr>
            <w:rFonts w:cs="Arial"/>
          </w:rPr>
          <w:delText>na</w:delText>
        </w:r>
        <w:r w:rsidR="003F5DD5" w:rsidRPr="00547491" w:rsidDel="00BD5A45">
          <w:rPr>
            <w:rFonts w:cs="Arial"/>
          </w:rPr>
          <w:delText>)</w:delText>
        </w:r>
        <w:r w:rsidR="005A7B3B" w:rsidRPr="00547491" w:rsidDel="00BD5A45">
          <w:rPr>
            <w:rFonts w:cs="Arial"/>
          </w:rPr>
          <w:delText xml:space="preserve">. </w:delText>
        </w:r>
        <w:r w:rsidRPr="00547491" w:rsidDel="00BD5A45">
          <w:rPr>
            <w:rFonts w:cs="Arial"/>
          </w:rPr>
          <w:delText>Vastaanottaja-elementti saa Potilastiedon arkiston ympäristökohtaisen (esim. asiakastesti, tuotanto) teknisen OID-tunnisteen, joka on määritelty Kanta-liittymisohjeissa</w:delText>
        </w:r>
        <w:r w:rsidR="00741CCF" w:rsidRPr="00547491" w:rsidDel="00BD5A45">
          <w:rPr>
            <w:rFonts w:cs="Arial"/>
          </w:rPr>
          <w:delText xml:space="preserve"> (vastaava kenttä kuin HL7:n receiver/device/id)</w:delText>
        </w:r>
        <w:r w:rsidRPr="00547491" w:rsidDel="00BD5A45">
          <w:rPr>
            <w:rFonts w:cs="Arial"/>
          </w:rPr>
          <w:delText xml:space="preserve">. </w:delText>
        </w:r>
      </w:del>
    </w:p>
    <w:p w14:paraId="785149BA" w14:textId="61AA6CBD" w:rsidR="00741CCF" w:rsidRPr="00547491" w:rsidDel="00BD5A45" w:rsidRDefault="00741CCF" w:rsidP="0060273B">
      <w:pPr>
        <w:pStyle w:val="Leipsisennetty"/>
        <w:rPr>
          <w:del w:id="647" w:author="Pakari Arja" w:date="2020-02-09T16:54:00Z"/>
          <w:rFonts w:cs="Arial"/>
          <w:b/>
        </w:rPr>
      </w:pPr>
      <w:del w:id="648" w:author="Pakari Arja" w:date="2020-02-09T16:54:00Z">
        <w:r w:rsidRPr="00547491" w:rsidDel="00BD5A45">
          <w:rPr>
            <w:rFonts w:cs="Arial"/>
            <w:b/>
          </w:rPr>
          <w:delText>ostopalvelunKontekstitiedot-elementti</w:delText>
        </w:r>
      </w:del>
    </w:p>
    <w:p w14:paraId="618664D9" w14:textId="621A6F51" w:rsidR="00D62208" w:rsidRPr="00547491" w:rsidDel="00BD5A45" w:rsidRDefault="00D62208" w:rsidP="0060273B">
      <w:pPr>
        <w:pStyle w:val="Leipsisennetty"/>
        <w:rPr>
          <w:del w:id="649" w:author="Pakari Arja" w:date="2020-02-09T16:54:00Z"/>
          <w:rFonts w:cs="Arial"/>
        </w:rPr>
      </w:pPr>
      <w:del w:id="650" w:author="Pakari Arja" w:date="2020-02-09T16:54:00Z">
        <w:r w:rsidRPr="00547491" w:rsidDel="00BD5A45">
          <w:rPr>
            <w:rFonts w:cs="Arial"/>
          </w:rPr>
          <w:delText xml:space="preserve">Palvelutapahtuma-elementtiin laitetaan hoitokontekstin palvelutapahtuman tunniste (OID-koodi). </w:delText>
        </w:r>
      </w:del>
    </w:p>
    <w:p w14:paraId="7BD7B178" w14:textId="0970C5E6" w:rsidR="00D62208" w:rsidRPr="00547491" w:rsidDel="00BD5A45" w:rsidRDefault="00D62208" w:rsidP="0060273B">
      <w:pPr>
        <w:pStyle w:val="Leipsisennetty"/>
        <w:rPr>
          <w:del w:id="651" w:author="Pakari Arja" w:date="2020-02-09T16:54:00Z"/>
          <w:rFonts w:cs="Arial"/>
        </w:rPr>
      </w:pPr>
      <w:del w:id="652" w:author="Pakari Arja" w:date="2020-02-09T16:54:00Z">
        <w:r w:rsidRPr="00547491" w:rsidDel="00BD5A45">
          <w:rPr>
            <w:rFonts w:cs="Arial"/>
          </w:rPr>
          <w:delText>Optionaaliseen Isanta-elementtiin laitetaan yksityisten toimijoiden yhteisliitynnässä isäntäorganisaation</w:delText>
        </w:r>
        <w:r w:rsidR="00781D0A" w:rsidRPr="00547491" w:rsidDel="00BD5A45">
          <w:rPr>
            <w:rFonts w:cs="Arial"/>
          </w:rPr>
          <w:delText xml:space="preserve"> palvelunantajan</w:delText>
        </w:r>
        <w:r w:rsidRPr="00547491" w:rsidDel="00BD5A45">
          <w:rPr>
            <w:rFonts w:cs="Arial"/>
          </w:rPr>
          <w:delText xml:space="preserve"> tieto </w:delText>
        </w:r>
        <w:r w:rsidR="00781D0A" w:rsidRPr="00547491" w:rsidDel="00BD5A45">
          <w:rPr>
            <w:rFonts w:cs="Arial"/>
          </w:rPr>
          <w:delText>(SOTE-organisaatiorekisterin mukainen OID-koodi</w:delText>
        </w:r>
        <w:r w:rsidR="00343731" w:rsidRPr="00547491" w:rsidDel="00BD5A45">
          <w:rPr>
            <w:rFonts w:cs="Arial"/>
          </w:rPr>
          <w:delText>).</w:delText>
        </w:r>
        <w:r w:rsidR="00781D0A" w:rsidRPr="00547491" w:rsidDel="00BD5A45">
          <w:rPr>
            <w:rFonts w:cs="Arial"/>
          </w:rPr>
          <w:delText xml:space="preserve"> </w:delText>
        </w:r>
        <w:r w:rsidR="00343731" w:rsidRPr="00547491" w:rsidDel="00BD5A45">
          <w:rPr>
            <w:rFonts w:cs="Arial"/>
          </w:rPr>
          <w:delText>M</w:delText>
        </w:r>
        <w:r w:rsidRPr="00547491" w:rsidDel="00BD5A45">
          <w:rPr>
            <w:rFonts w:cs="Arial"/>
          </w:rPr>
          <w:delText>uissa ta</w:delText>
        </w:r>
        <w:r w:rsidR="00343731" w:rsidRPr="00547491" w:rsidDel="00BD5A45">
          <w:rPr>
            <w:rFonts w:cs="Arial"/>
          </w:rPr>
          <w:delText>pauksissa elementtiä ei käytetä</w:delText>
        </w:r>
        <w:r w:rsidRPr="00547491" w:rsidDel="00BD5A45">
          <w:rPr>
            <w:rFonts w:cs="Arial"/>
          </w:rPr>
          <w:delText xml:space="preserve">. </w:delText>
        </w:r>
      </w:del>
    </w:p>
    <w:p w14:paraId="1CC0443A" w14:textId="614FC2C4" w:rsidR="00203E9D" w:rsidRPr="00547491" w:rsidDel="00BD5A45" w:rsidRDefault="00264D02" w:rsidP="0060273B">
      <w:pPr>
        <w:pStyle w:val="Leipsisennetty"/>
        <w:rPr>
          <w:del w:id="653" w:author="Pakari Arja" w:date="2020-02-09T16:54:00Z"/>
          <w:rFonts w:cs="Arial"/>
        </w:rPr>
      </w:pPr>
      <w:del w:id="654" w:author="Pakari Arja" w:date="2020-02-09T16:54:00Z">
        <w:r w:rsidRPr="00547491" w:rsidDel="00BD5A45">
          <w:rPr>
            <w:rFonts w:cs="Arial"/>
          </w:rPr>
          <w:delText>Palvelun</w:delText>
        </w:r>
        <w:r w:rsidR="00203E9D" w:rsidRPr="00547491" w:rsidDel="00BD5A45">
          <w:rPr>
            <w:rFonts w:cs="Arial"/>
          </w:rPr>
          <w:delText>t</w:delText>
        </w:r>
        <w:r w:rsidRPr="00547491" w:rsidDel="00BD5A45">
          <w:rPr>
            <w:rFonts w:cs="Arial"/>
          </w:rPr>
          <w:delText>uottaja-elementtiin</w:delText>
        </w:r>
        <w:r w:rsidR="00D62208" w:rsidRPr="00547491" w:rsidDel="00BD5A45">
          <w:rPr>
            <w:rFonts w:cs="Arial"/>
          </w:rPr>
          <w:delText xml:space="preserve"> laitetaan luovutuksen saajana toimivan palvelunantajan tieto (SOTE-organisaatiorekisterin mukainen OID-koodi).</w:delText>
        </w:r>
        <w:r w:rsidR="00B15F9F" w:rsidRPr="00547491" w:rsidDel="00BD5A45">
          <w:rPr>
            <w:rFonts w:cs="Arial"/>
          </w:rPr>
          <w:delText xml:space="preserve"> </w:delText>
        </w:r>
        <w:r w:rsidR="00D62208" w:rsidRPr="00547491" w:rsidDel="00BD5A45">
          <w:rPr>
            <w:rFonts w:cs="Arial"/>
          </w:rPr>
          <w:delText>Y</w:delText>
        </w:r>
        <w:r w:rsidR="00203E9D" w:rsidRPr="00547491" w:rsidDel="00BD5A45">
          <w:rPr>
            <w:rFonts w:cs="Arial"/>
          </w:rPr>
          <w:delText>ksity</w:delText>
        </w:r>
        <w:r w:rsidR="00D62208" w:rsidRPr="00547491" w:rsidDel="00BD5A45">
          <w:rPr>
            <w:rFonts w:cs="Arial"/>
          </w:rPr>
          <w:delText>isten toimijoiden yhteisliitynnässä</w:delText>
        </w:r>
        <w:r w:rsidR="00203E9D" w:rsidRPr="00547491" w:rsidDel="00BD5A45">
          <w:rPr>
            <w:rFonts w:cs="Arial"/>
          </w:rPr>
          <w:delText xml:space="preserve"> (isäntä-vuokralais –malli)</w:delText>
        </w:r>
        <w:r w:rsidR="00D62208" w:rsidRPr="00547491" w:rsidDel="00BD5A45">
          <w:rPr>
            <w:rFonts w:cs="Arial"/>
          </w:rPr>
          <w:delText xml:space="preserve"> </w:delText>
        </w:r>
        <w:r w:rsidR="00203E9D" w:rsidRPr="00547491" w:rsidDel="00BD5A45">
          <w:rPr>
            <w:rFonts w:cs="Arial"/>
          </w:rPr>
          <w:delText xml:space="preserve">elementtiin </w:delText>
        </w:r>
        <w:r w:rsidR="00D62208" w:rsidRPr="00547491" w:rsidDel="00BD5A45">
          <w:rPr>
            <w:rFonts w:cs="Arial"/>
          </w:rPr>
          <w:delText xml:space="preserve">laitetaan </w:delText>
        </w:r>
        <w:r w:rsidR="00203E9D" w:rsidRPr="00547491" w:rsidDel="00BD5A45">
          <w:rPr>
            <w:rFonts w:cs="Arial"/>
          </w:rPr>
          <w:delText>vuokralaisen tiedot</w:delText>
        </w:r>
        <w:r w:rsidR="00B15F9F" w:rsidRPr="00547491" w:rsidDel="00BD5A45">
          <w:rPr>
            <w:rFonts w:cs="Arial"/>
          </w:rPr>
          <w:delText xml:space="preserve"> (SOTE-organisaatiorekisterin</w:delText>
        </w:r>
        <w:r w:rsidR="005C0A01" w:rsidRPr="00547491" w:rsidDel="00BD5A45">
          <w:rPr>
            <w:rFonts w:cs="Arial"/>
          </w:rPr>
          <w:delText xml:space="preserve"> tai Valvira - Terveydenhuollon itsenäiset ammatinharjoittajat -rekiserin </w:delText>
        </w:r>
        <w:r w:rsidR="00B15F9F" w:rsidRPr="00547491" w:rsidDel="00BD5A45">
          <w:rPr>
            <w:rFonts w:cs="Arial"/>
          </w:rPr>
          <w:delText>mukainen tieto OID-koodi</w:delText>
        </w:r>
        <w:r w:rsidR="00781D0A" w:rsidRPr="00547491" w:rsidDel="00BD5A45">
          <w:rPr>
            <w:rFonts w:cs="Arial"/>
          </w:rPr>
          <w:delText>na</w:delText>
        </w:r>
        <w:r w:rsidR="00B15F9F" w:rsidRPr="00547491" w:rsidDel="00BD5A45">
          <w:rPr>
            <w:rFonts w:cs="Arial"/>
          </w:rPr>
          <w:delText>)</w:delText>
        </w:r>
        <w:r w:rsidR="00203E9D" w:rsidRPr="00547491" w:rsidDel="00BD5A45">
          <w:rPr>
            <w:rFonts w:cs="Arial"/>
          </w:rPr>
          <w:delText xml:space="preserve">. </w:delText>
        </w:r>
      </w:del>
    </w:p>
    <w:p w14:paraId="170633D3" w14:textId="6E63CEC7" w:rsidR="00D62208" w:rsidRPr="00547491" w:rsidDel="00BD5A45" w:rsidRDefault="00D62208" w:rsidP="0060273B">
      <w:pPr>
        <w:pStyle w:val="Leipsisennetty"/>
        <w:rPr>
          <w:del w:id="655" w:author="Pakari Arja" w:date="2020-02-09T16:54:00Z"/>
          <w:rFonts w:cs="Arial"/>
        </w:rPr>
      </w:pPr>
      <w:del w:id="656" w:author="Pakari Arja" w:date="2020-02-09T16:54:00Z">
        <w:r w:rsidRPr="00547491" w:rsidDel="00BD5A45">
          <w:rPr>
            <w:rFonts w:cs="Arial"/>
          </w:rPr>
          <w:delText>PalveluntuottajanRekisterinpitaja-elementtiin laitetaan luovutuksen saajana toimivan organisaation rekisterinpitäjä-tieto (SOTE-organisaatiorekisterin tai Rekisterinpitäjärekisterin mukainen tieto OID-koodina</w:delText>
        </w:r>
        <w:r w:rsidR="006053C8" w:rsidRPr="00547491" w:rsidDel="00BD5A45">
          <w:rPr>
            <w:rFonts w:cs="Arial"/>
          </w:rPr>
          <w:delText xml:space="preserve"> tai Valvira - Terveydenhuollon itsenäiset ammatinharjoittajat -rekiserin mukainen tieto OID-koodina</w:delText>
        </w:r>
        <w:r w:rsidRPr="00547491" w:rsidDel="00BD5A45">
          <w:rPr>
            <w:rFonts w:cs="Arial"/>
          </w:rPr>
          <w:delText>).</w:delText>
        </w:r>
      </w:del>
    </w:p>
    <w:p w14:paraId="63FED574" w14:textId="52643D6E" w:rsidR="00741CCF" w:rsidRPr="00B602C1" w:rsidDel="00BD5A45" w:rsidRDefault="00741CCF" w:rsidP="0060273B">
      <w:pPr>
        <w:pStyle w:val="Leipsisennetty"/>
        <w:rPr>
          <w:del w:id="657" w:author="Pakari Arja" w:date="2020-02-09T16:54:00Z"/>
          <w:rFonts w:cs="Arial"/>
        </w:rPr>
      </w:pPr>
      <w:del w:id="658" w:author="Pakari Arja" w:date="2020-02-09T16:54:00Z">
        <w:r w:rsidRPr="00547491" w:rsidDel="00BD5A45">
          <w:rPr>
            <w:rFonts w:cs="Arial"/>
          </w:rPr>
          <w:delText xml:space="preserve">Rekisteri-elementtiin </w:delText>
        </w:r>
        <w:r w:rsidR="00D62208" w:rsidRPr="00547491" w:rsidDel="00BD5A45">
          <w:rPr>
            <w:rFonts w:cs="Arial"/>
          </w:rPr>
          <w:delText>laitetaan</w:delText>
        </w:r>
        <w:r w:rsidR="009C52B2" w:rsidRPr="00547491" w:rsidDel="00BD5A45">
          <w:rPr>
            <w:rFonts w:cs="Arial"/>
          </w:rPr>
          <w:delText xml:space="preserve"> </w:delText>
        </w:r>
        <w:r w:rsidR="00637FD4" w:rsidRPr="00547491" w:rsidDel="00BD5A45">
          <w:rPr>
            <w:rFonts w:cs="Arial"/>
          </w:rPr>
          <w:delText>luovutuksen saajan</w:delText>
        </w:r>
        <w:r w:rsidR="00D62208" w:rsidRPr="00547491" w:rsidDel="00BD5A45">
          <w:rPr>
            <w:rFonts w:cs="Arial"/>
          </w:rPr>
          <w:delText xml:space="preserve"> rekisterin koodi </w:delText>
        </w:r>
        <w:r w:rsidRPr="00547491" w:rsidDel="00BD5A45">
          <w:rPr>
            <w:rFonts w:cs="Arial"/>
          </w:rPr>
          <w:delText xml:space="preserve">koodiston </w:delText>
        </w:r>
        <w:r w:rsidR="00220DF9" w:rsidDel="00BD5A45">
          <w:fldChar w:fldCharType="begin"/>
        </w:r>
        <w:r w:rsidR="00220DF9" w:rsidDel="00BD5A45">
          <w:delInstrText xml:space="preserve"> HYPERLINK "https://koodistopalvelu.kanta.fi/codeserver/pages/classification-view-page.xhtml?classificationKey=283&amp;versionKey=360" </w:delInstrText>
        </w:r>
        <w:r w:rsidR="00220DF9" w:rsidDel="00BD5A45">
          <w:fldChar w:fldCharType="separate"/>
        </w:r>
        <w:r w:rsidRPr="00352BC4" w:rsidDel="00BD5A45">
          <w:rPr>
            <w:rStyle w:val="Hyperlinkki"/>
            <w:rFonts w:cs="Arial"/>
          </w:rPr>
          <w:delText>1.2.246.537.5.40150.2009</w:delText>
        </w:r>
        <w:r w:rsidR="00220DF9" w:rsidDel="00BD5A45">
          <w:rPr>
            <w:rStyle w:val="Hyperlinkki"/>
            <w:rFonts w:cs="Arial"/>
          </w:rPr>
          <w:fldChar w:fldCharType="end"/>
        </w:r>
        <w:r w:rsidRPr="00352BC4" w:rsidDel="00BD5A45">
          <w:rPr>
            <w:rFonts w:cs="Arial"/>
          </w:rPr>
          <w:delText xml:space="preserve"> mukaisesti. </w:delText>
        </w:r>
        <w:r w:rsidR="00781D0A" w:rsidRPr="00352BC4" w:rsidDel="00BD5A45">
          <w:rPr>
            <w:rFonts w:cs="Arial"/>
          </w:rPr>
          <w:delText>RekisterinT</w:delText>
        </w:r>
        <w:r w:rsidRPr="005B6326" w:rsidDel="00BD5A45">
          <w:rPr>
            <w:rFonts w:cs="Arial"/>
          </w:rPr>
          <w:delText xml:space="preserve">arkenne-elementtiin asetetaan rekisterin tarkenne, mikäli </w:delText>
        </w:r>
        <w:r w:rsidR="009C52B2" w:rsidRPr="00EF3E10" w:rsidDel="00BD5A45">
          <w:rPr>
            <w:rFonts w:cs="Arial"/>
          </w:rPr>
          <w:delText>rekisteri on työterveys</w:delText>
        </w:r>
        <w:r w:rsidRPr="00EF3E10" w:rsidDel="00BD5A45">
          <w:rPr>
            <w:rFonts w:cs="Arial"/>
          </w:rPr>
          <w:delText>.</w:delText>
        </w:r>
        <w:r w:rsidR="00781D0A" w:rsidRPr="00E01EC8" w:rsidDel="00BD5A45">
          <w:rPr>
            <w:rFonts w:cs="Arial"/>
          </w:rPr>
          <w:delText xml:space="preserve"> RekisterinTarkenne-elementillä on käytössä </w:delText>
        </w:r>
        <w:r w:rsidR="006053C8" w:rsidRPr="00E01EC8" w:rsidDel="00BD5A45">
          <w:rPr>
            <w:rFonts w:cs="Arial"/>
          </w:rPr>
          <w:delText xml:space="preserve">pakollinen </w:delText>
        </w:r>
        <w:r w:rsidR="00781D0A" w:rsidRPr="00C47E27" w:rsidDel="00BD5A45">
          <w:rPr>
            <w:rFonts w:cs="Arial"/>
          </w:rPr>
          <w:delText>root</w:delText>
        </w:r>
        <w:r w:rsidR="006053C8" w:rsidRPr="00C47E27" w:rsidDel="00BD5A45">
          <w:rPr>
            <w:rFonts w:cs="Arial"/>
          </w:rPr>
          <w:delText>-attribuutti</w:delText>
        </w:r>
        <w:r w:rsidR="00781D0A" w:rsidRPr="00C47E27" w:rsidDel="00BD5A45">
          <w:rPr>
            <w:rFonts w:cs="Arial"/>
          </w:rPr>
          <w:delText xml:space="preserve"> </w:delText>
        </w:r>
        <w:r w:rsidR="006053C8" w:rsidRPr="00C47E27" w:rsidDel="00BD5A45">
          <w:rPr>
            <w:rFonts w:cs="Arial"/>
          </w:rPr>
          <w:delText>sekä optionaalinen extension –attribuut</w:delText>
        </w:r>
        <w:r w:rsidR="00781D0A" w:rsidRPr="00C47E27" w:rsidDel="00BD5A45">
          <w:rPr>
            <w:rFonts w:cs="Arial"/>
          </w:rPr>
          <w:delText>t</w:delText>
        </w:r>
        <w:r w:rsidR="006053C8" w:rsidRPr="00C47E27" w:rsidDel="00BD5A45">
          <w:rPr>
            <w:rFonts w:cs="Arial"/>
          </w:rPr>
          <w:delText>i. Attribuuttia extension käytetään,</w:delText>
        </w:r>
        <w:r w:rsidR="00781D0A" w:rsidRPr="00B602C1" w:rsidDel="00BD5A45">
          <w:rPr>
            <w:rFonts w:cs="Arial"/>
          </w:rPr>
          <w:delText xml:space="preserve"> mikäli tarkenne on esim. henkilötunnus. Tällöin hetun juuri asetetaan rootiin ja itse hetu extensioniin.</w:delText>
        </w:r>
        <w:r w:rsidRPr="00B602C1" w:rsidDel="00BD5A45">
          <w:rPr>
            <w:rFonts w:cs="Arial"/>
          </w:rPr>
          <w:delText xml:space="preserve"> </w:delText>
        </w:r>
      </w:del>
    </w:p>
    <w:p w14:paraId="424FBEFF" w14:textId="6A95755B" w:rsidR="00741CCF" w:rsidRPr="00B602C1" w:rsidDel="00BD5A45" w:rsidRDefault="00741CCF" w:rsidP="0060273B">
      <w:pPr>
        <w:pStyle w:val="Leipsisennetty"/>
        <w:rPr>
          <w:del w:id="659" w:author="Pakari Arja" w:date="2020-02-09T16:54:00Z"/>
          <w:rFonts w:cs="Arial"/>
          <w:b/>
        </w:rPr>
      </w:pPr>
      <w:del w:id="660" w:author="Pakari Arja" w:date="2020-02-09T16:54:00Z">
        <w:r w:rsidRPr="00B602C1" w:rsidDel="00BD5A45">
          <w:rPr>
            <w:rFonts w:cs="Arial"/>
            <w:b/>
          </w:rPr>
          <w:delText>haku-elementti</w:delText>
        </w:r>
      </w:del>
    </w:p>
    <w:p w14:paraId="085F2025" w14:textId="18A524DF" w:rsidR="00B15F9F" w:rsidRPr="00EF3E10" w:rsidDel="00BD5A45" w:rsidRDefault="00741CCF" w:rsidP="00741CCF">
      <w:pPr>
        <w:pStyle w:val="Leipsisennetty"/>
        <w:rPr>
          <w:del w:id="661" w:author="Pakari Arja" w:date="2020-02-09T16:54:00Z"/>
          <w:rFonts w:cs="Arial"/>
        </w:rPr>
      </w:pPr>
      <w:del w:id="662" w:author="Pakari Arja" w:date="2020-02-09T16:54:00Z">
        <w:r w:rsidRPr="00547491" w:rsidDel="00BD5A45">
          <w:rPr>
            <w:rFonts w:cs="Arial"/>
          </w:rPr>
          <w:lastRenderedPageBreak/>
          <w:delText>Henkilo-elementtiin a</w:delText>
        </w:r>
        <w:r w:rsidR="009C52B2" w:rsidRPr="00547491" w:rsidDel="00BD5A45">
          <w:rPr>
            <w:rFonts w:cs="Arial"/>
          </w:rPr>
          <w:delText xml:space="preserve">nnetaan potilaan </w:delText>
        </w:r>
        <w:r w:rsidR="002820BC" w:rsidRPr="00547491" w:rsidDel="00BD5A45">
          <w:rPr>
            <w:rFonts w:cs="Arial"/>
          </w:rPr>
          <w:delText xml:space="preserve">virallinen </w:delText>
        </w:r>
        <w:r w:rsidR="009C52B2" w:rsidRPr="00547491" w:rsidDel="00BD5A45">
          <w:rPr>
            <w:rFonts w:cs="Arial"/>
          </w:rPr>
          <w:delText>henkilötunnus</w:delText>
        </w:r>
        <w:r w:rsidR="00076A36" w:rsidRPr="00547491" w:rsidDel="00BD5A45">
          <w:rPr>
            <w:rFonts w:cs="Arial"/>
          </w:rPr>
          <w:delText xml:space="preserve"> (virallisen henkilötunnuksen käyttö ostopalveluissa määritelty </w:delText>
        </w:r>
        <w:r w:rsidR="00220DF9" w:rsidDel="00BD5A45">
          <w:fldChar w:fldCharType="begin"/>
        </w:r>
        <w:r w:rsidR="00220DF9" w:rsidDel="00BD5A45">
          <w:delInstrText xml:space="preserve"> HYPERLINK "http://www.kanta.fi/fi/web/ammattilaisille/potilastiedon-arkiston-maarittelyt" </w:delInstrText>
        </w:r>
        <w:r w:rsidR="00220DF9" w:rsidDel="00BD5A45">
          <w:fldChar w:fldCharType="separate"/>
        </w:r>
        <w:r w:rsidR="00076A36" w:rsidRPr="00352BC4" w:rsidDel="00BD5A45">
          <w:rPr>
            <w:rStyle w:val="Hyperlinkki"/>
            <w:rFonts w:cs="Arial"/>
          </w:rPr>
          <w:delText>Potilastietojärjestelmien käyttötapauksissa</w:delText>
        </w:r>
        <w:r w:rsidR="00220DF9" w:rsidDel="00BD5A45">
          <w:rPr>
            <w:rStyle w:val="Hyperlinkki"/>
            <w:rFonts w:cs="Arial"/>
          </w:rPr>
          <w:fldChar w:fldCharType="end"/>
        </w:r>
        <w:r w:rsidR="00751AAB" w:rsidRPr="00352BC4" w:rsidDel="00BD5A45">
          <w:rPr>
            <w:rFonts w:cs="Arial"/>
          </w:rPr>
          <w:delText xml:space="preserve"> luvussa 7 koskien ostopalveluita</w:delText>
        </w:r>
        <w:r w:rsidR="00076A36" w:rsidRPr="005B6326" w:rsidDel="00BD5A45">
          <w:rPr>
            <w:rFonts w:cs="Arial"/>
          </w:rPr>
          <w:delText>)</w:delText>
        </w:r>
        <w:r w:rsidRPr="005B6326" w:rsidDel="00BD5A45">
          <w:rPr>
            <w:rFonts w:cs="Arial"/>
          </w:rPr>
          <w:delText xml:space="preserve">. </w:delText>
        </w:r>
      </w:del>
    </w:p>
    <w:p w14:paraId="4460E74F" w14:textId="6B57734B" w:rsidR="00741CCF" w:rsidRPr="00B602C1" w:rsidDel="00BD5A45" w:rsidRDefault="00637FD4" w:rsidP="00741CCF">
      <w:pPr>
        <w:pStyle w:val="Leipsisennetty"/>
        <w:rPr>
          <w:del w:id="663" w:author="Pakari Arja" w:date="2020-02-09T16:54:00Z"/>
          <w:rFonts w:cs="Arial"/>
        </w:rPr>
      </w:pPr>
      <w:del w:id="664" w:author="Pakari Arja" w:date="2020-02-09T16:54:00Z">
        <w:r w:rsidRPr="00E01EC8" w:rsidDel="00BD5A45">
          <w:rPr>
            <w:rFonts w:cs="Arial"/>
          </w:rPr>
          <w:delText xml:space="preserve">Mikäli ostopalvelun valtuutusta kysellään asiakirjatasolla, </w:delText>
        </w:r>
        <w:r w:rsidR="00DA39F2" w:rsidRPr="00E01EC8" w:rsidDel="00BD5A45">
          <w:rPr>
            <w:rFonts w:cs="Arial"/>
          </w:rPr>
          <w:delText xml:space="preserve">optionaalisen asiakirjat-elementin alle luetellaan toistuvalla asiakirja-elementillä niiden asiakirjojen tiedot, </w:delText>
        </w:r>
        <w:r w:rsidR="00DA39F2" w:rsidRPr="00C47E27" w:rsidDel="00BD5A45">
          <w:rPr>
            <w:rFonts w:cs="Arial"/>
          </w:rPr>
          <w:delText xml:space="preserve">jotka vastaavat palvelutapahtuman rekisterinpitäjä- sekä rekisteritietoja ja joiden osalta ostopalvelun tarkistus halutaan tehdä. Asiakirjoista annetaan asiakirjan </w:delText>
        </w:r>
        <w:r w:rsidR="00BD1B64" w:rsidRPr="00B602C1" w:rsidDel="00BD5A45">
          <w:rPr>
            <w:rFonts w:cs="Arial"/>
          </w:rPr>
          <w:delText xml:space="preserve">yksilöivä </w:delText>
        </w:r>
        <w:r w:rsidR="00DA39F2" w:rsidRPr="00B602C1" w:rsidDel="00BD5A45">
          <w:rPr>
            <w:rFonts w:cs="Arial"/>
          </w:rPr>
          <w:delText>OID-tunnus, asiakirjan palvelutapahtuman OID-tunnus (palvelutapahtuma johon asiakirja kuuluu) sekä asiakirjan luontiaika. Asiakirjan luontiajan perusteella tutkitaan ostopalvelun valtuutuksessa mahdollisesti annettu aikavälirajaus.</w:delText>
        </w:r>
      </w:del>
    </w:p>
    <w:p w14:paraId="5496A08F" w14:textId="14EEFAC9" w:rsidR="00CC4661" w:rsidRPr="00547491" w:rsidDel="00BD5A45" w:rsidRDefault="00CC4661" w:rsidP="00CC4661">
      <w:pPr>
        <w:pStyle w:val="Leipsisennetty"/>
        <w:rPr>
          <w:del w:id="665" w:author="Pakari Arja" w:date="2020-02-09T16:54:00Z"/>
          <w:rFonts w:cs="Arial"/>
        </w:rPr>
      </w:pPr>
    </w:p>
    <w:p w14:paraId="319A6624" w14:textId="3B1F5603" w:rsidR="00590DC1" w:rsidRPr="00547491" w:rsidDel="00BD5A45" w:rsidRDefault="00CC4661" w:rsidP="00590DC1">
      <w:pPr>
        <w:pStyle w:val="Otsikko2"/>
        <w:rPr>
          <w:del w:id="666" w:author="Pakari Arja" w:date="2020-02-09T16:54:00Z"/>
          <w:rFonts w:cs="Arial"/>
        </w:rPr>
      </w:pPr>
      <w:bookmarkStart w:id="667" w:name="_Toc32159755"/>
      <w:bookmarkStart w:id="668" w:name="_Toc34288485"/>
      <w:bookmarkStart w:id="669" w:name="_Toc34289064"/>
      <w:del w:id="670" w:author="Pakari Arja" w:date="2020-02-09T16:54:00Z">
        <w:r w:rsidRPr="00547491" w:rsidDel="00BD5A45">
          <w:rPr>
            <w:rFonts w:cs="Arial"/>
          </w:rPr>
          <w:delText>Käsittelysäännöt</w:delText>
        </w:r>
        <w:bookmarkEnd w:id="667"/>
        <w:bookmarkEnd w:id="668"/>
        <w:bookmarkEnd w:id="669"/>
      </w:del>
    </w:p>
    <w:p w14:paraId="0B4D44E7" w14:textId="4E618915" w:rsidR="00590DC1" w:rsidRPr="00547491" w:rsidDel="00BD5A45" w:rsidRDefault="00590DC1" w:rsidP="00590DC1">
      <w:pPr>
        <w:pStyle w:val="Leipsisennetty"/>
        <w:numPr>
          <w:ilvl w:val="0"/>
          <w:numId w:val="32"/>
        </w:numPr>
        <w:spacing w:after="0"/>
        <w:ind w:hanging="357"/>
        <w:rPr>
          <w:del w:id="671" w:author="Pakari Arja" w:date="2020-02-09T16:54:00Z"/>
          <w:rFonts w:cs="Arial"/>
        </w:rPr>
      </w:pPr>
      <w:del w:id="672" w:author="Pakari Arja" w:date="2020-02-09T16:54:00Z">
        <w:r w:rsidRPr="00547491" w:rsidDel="00BD5A45">
          <w:rPr>
            <w:rFonts w:cs="Arial"/>
          </w:rPr>
          <w:delText xml:space="preserve">Tarkastetaan, löytyykö palvelunjärjestäjän </w:delText>
        </w:r>
        <w:r w:rsidR="00823B15" w:rsidRPr="00547491" w:rsidDel="00BD5A45">
          <w:rPr>
            <w:rFonts w:cs="Arial"/>
          </w:rPr>
          <w:delText xml:space="preserve">Arkistoasiakirjat-rekisteristä </w:delText>
        </w:r>
        <w:r w:rsidRPr="00547491" w:rsidDel="00BD5A45">
          <w:rPr>
            <w:rFonts w:cs="Arial"/>
          </w:rPr>
          <w:delText>voimassa olevaa väestö</w:delText>
        </w:r>
        <w:r w:rsidR="0081682B" w:rsidRPr="00547491" w:rsidDel="00BD5A45">
          <w:rPr>
            <w:rFonts w:cs="Arial"/>
          </w:rPr>
          <w:delText>tasoista</w:delText>
        </w:r>
        <w:r w:rsidRPr="00547491" w:rsidDel="00BD5A45">
          <w:rPr>
            <w:rFonts w:cs="Arial"/>
          </w:rPr>
          <w:delText xml:space="preserve"> tai potilaskohtaista ostopalvelun valtuutusasiakirjaa palveluntuottajalle</w:delText>
        </w:r>
      </w:del>
    </w:p>
    <w:p w14:paraId="2E5912E2" w14:textId="144F01F1" w:rsidR="00590DC1" w:rsidRPr="00352BC4" w:rsidDel="00BD5A45" w:rsidRDefault="00590DC1" w:rsidP="00590DC1">
      <w:pPr>
        <w:pStyle w:val="Luettelokappale"/>
        <w:numPr>
          <w:ilvl w:val="1"/>
          <w:numId w:val="10"/>
        </w:numPr>
        <w:spacing w:after="0"/>
        <w:ind w:left="2154" w:hanging="357"/>
        <w:rPr>
          <w:del w:id="673" w:author="Pakari Arja" w:date="2020-02-09T16:54:00Z"/>
        </w:rPr>
      </w:pPr>
      <w:del w:id="674" w:author="Pakari Arja" w:date="2020-02-09T16:54:00Z">
        <w:r w:rsidRPr="00352BC4" w:rsidDel="00BD5A45">
          <w:delText xml:space="preserve">jos ei löydy: palautetaan </w:delText>
        </w:r>
        <w:r w:rsidR="00751AAB" w:rsidRPr="00352BC4" w:rsidDel="00BD5A45">
          <w:delText>vastaus</w:delText>
        </w:r>
        <w:r w:rsidR="00F33593" w:rsidRPr="00352BC4" w:rsidDel="00BD5A45">
          <w:delText xml:space="preserve">-elementissä parametrille </w:delText>
        </w:r>
        <w:r w:rsidR="00751AAB" w:rsidRPr="00352BC4" w:rsidDel="00BD5A45">
          <w:delText>valtuutus</w:delText>
        </w:r>
        <w:r w:rsidR="00F33593" w:rsidRPr="00352BC4" w:rsidDel="00BD5A45">
          <w:delText xml:space="preserve">Ok= ”false” sekä mahdollisti annetuille asiakirjakohtaisille </w:delText>
        </w:r>
        <w:r w:rsidR="00751AAB" w:rsidRPr="00352BC4" w:rsidDel="00BD5A45">
          <w:delText>attribuuteille</w:delText>
        </w:r>
        <w:r w:rsidRPr="00352BC4" w:rsidDel="00BD5A45">
          <w:delText xml:space="preserve"> saaLuov = ”false”</w:delText>
        </w:r>
      </w:del>
    </w:p>
    <w:p w14:paraId="2A362E16" w14:textId="360A3E83" w:rsidR="00590DC1" w:rsidRPr="00352BC4" w:rsidDel="00BD5A45" w:rsidRDefault="00590DC1" w:rsidP="00590DC1">
      <w:pPr>
        <w:pStyle w:val="Luettelokappale"/>
        <w:numPr>
          <w:ilvl w:val="0"/>
          <w:numId w:val="10"/>
        </w:numPr>
        <w:rPr>
          <w:del w:id="675" w:author="Pakari Arja" w:date="2020-02-09T16:54:00Z"/>
        </w:rPr>
      </w:pPr>
      <w:del w:id="676" w:author="Pakari Arja" w:date="2020-02-09T16:54:00Z">
        <w:r w:rsidRPr="00352BC4" w:rsidDel="00BD5A45">
          <w:delText>Tarkastetaan, onko valtuutus potilaskohtainen</w:delText>
        </w:r>
      </w:del>
    </w:p>
    <w:p w14:paraId="7B92CE7E" w14:textId="71AF8658" w:rsidR="00590DC1" w:rsidRPr="00352BC4" w:rsidDel="00BD5A45" w:rsidRDefault="005C0A01" w:rsidP="00590DC1">
      <w:pPr>
        <w:pStyle w:val="Luettelokappale"/>
        <w:numPr>
          <w:ilvl w:val="1"/>
          <w:numId w:val="10"/>
        </w:numPr>
        <w:rPr>
          <w:del w:id="677" w:author="Pakari Arja" w:date="2020-02-09T16:54:00Z"/>
        </w:rPr>
      </w:pPr>
      <w:del w:id="678" w:author="Pakari Arja" w:date="2020-02-09T16:54:00Z">
        <w:r w:rsidRPr="00352BC4" w:rsidDel="00BD5A45">
          <w:delText>potilaskohtaiselle ostopalvelulle</w:delText>
        </w:r>
        <w:r w:rsidR="00590DC1" w:rsidRPr="00352BC4" w:rsidDel="00BD5A45">
          <w:delText xml:space="preserve"> tehdään seuraavat tarkastukset:</w:delText>
        </w:r>
      </w:del>
    </w:p>
    <w:p w14:paraId="4A08A312" w14:textId="263934FB" w:rsidR="00590DC1" w:rsidRPr="00352BC4" w:rsidDel="00BD5A45" w:rsidRDefault="00590DC1" w:rsidP="00590DC1">
      <w:pPr>
        <w:pStyle w:val="Luettelokappale"/>
        <w:numPr>
          <w:ilvl w:val="2"/>
          <w:numId w:val="10"/>
        </w:numPr>
        <w:rPr>
          <w:del w:id="679" w:author="Pakari Arja" w:date="2020-02-09T16:54:00Z"/>
        </w:rPr>
      </w:pPr>
      <w:del w:id="680" w:author="Pakari Arja" w:date="2020-02-09T16:54:00Z">
        <w:r w:rsidRPr="00352BC4" w:rsidDel="00BD5A45">
          <w:rPr>
            <w:rFonts w:eastAsia="Times New Roman"/>
          </w:rPr>
          <w:delText>vastaako potilaskohtaisen ostopalvelun valtuutuksen potilaan henkilötunnus pyynnössä olevaa henkilötunnusta</w:delText>
        </w:r>
      </w:del>
    </w:p>
    <w:p w14:paraId="4864C793" w14:textId="63144017" w:rsidR="00590DC1" w:rsidRPr="00352BC4" w:rsidDel="00BD5A45" w:rsidRDefault="00590DC1" w:rsidP="00751AAB">
      <w:pPr>
        <w:pStyle w:val="Luettelokappale"/>
        <w:numPr>
          <w:ilvl w:val="3"/>
          <w:numId w:val="10"/>
        </w:numPr>
        <w:rPr>
          <w:del w:id="681" w:author="Pakari Arja" w:date="2020-02-09T16:54:00Z"/>
        </w:rPr>
      </w:pPr>
      <w:del w:id="682" w:author="Pakari Arja" w:date="2020-02-09T16:54:00Z">
        <w:r w:rsidRPr="00352BC4" w:rsidDel="00BD5A45">
          <w:rPr>
            <w:rFonts w:eastAsia="Times New Roman"/>
          </w:rPr>
          <w:delText xml:space="preserve">jos potilaan henkilötunnus ei täsmää, </w:delText>
        </w:r>
        <w:r w:rsidR="00F33593" w:rsidRPr="00352BC4" w:rsidDel="00BD5A45">
          <w:rPr>
            <w:rFonts w:eastAsia="Times New Roman"/>
          </w:rPr>
          <w:delText xml:space="preserve">palautetaan </w:delText>
        </w:r>
        <w:r w:rsidR="00751AAB" w:rsidRPr="00352BC4" w:rsidDel="00BD5A45">
          <w:rPr>
            <w:rFonts w:eastAsia="Times New Roman"/>
          </w:rPr>
          <w:delText>vastaus</w:delText>
        </w:r>
        <w:r w:rsidR="00F33593" w:rsidRPr="00352BC4" w:rsidDel="00BD5A45">
          <w:rPr>
            <w:rFonts w:eastAsia="Times New Roman"/>
          </w:rPr>
          <w:delText xml:space="preserve">-elementissä parametrille </w:delText>
        </w:r>
        <w:r w:rsidR="00751AAB" w:rsidRPr="00352BC4" w:rsidDel="00BD5A45">
          <w:rPr>
            <w:rFonts w:eastAsia="Times New Roman"/>
          </w:rPr>
          <w:delText xml:space="preserve">valtuutusOk </w:delText>
        </w:r>
        <w:r w:rsidR="00F33593" w:rsidRPr="00352BC4" w:rsidDel="00BD5A45">
          <w:rPr>
            <w:rFonts w:eastAsia="Times New Roman"/>
          </w:rPr>
          <w:delText xml:space="preserve">= ”false” sekä mahdollisti annetuille asiakirjakohtaisille </w:delText>
        </w:r>
        <w:r w:rsidR="00751AAB" w:rsidRPr="00352BC4" w:rsidDel="00BD5A45">
          <w:rPr>
            <w:rFonts w:eastAsia="Times New Roman"/>
          </w:rPr>
          <w:delText xml:space="preserve">attribuuteille </w:delText>
        </w:r>
        <w:r w:rsidR="00F33593" w:rsidRPr="00352BC4" w:rsidDel="00BD5A45">
          <w:rPr>
            <w:rFonts w:eastAsia="Times New Roman"/>
          </w:rPr>
          <w:delText xml:space="preserve">saaLuov = ”false”, jolloin </w:delText>
        </w:r>
        <w:r w:rsidRPr="00352BC4" w:rsidDel="00BD5A45">
          <w:rPr>
            <w:rFonts w:eastAsia="Times New Roman"/>
          </w:rPr>
          <w:delText>potilaskohtaista ostopalvelun valtuutusta ei huomioida eikä alla olevia lisätarkastuksia tehdä</w:delText>
        </w:r>
      </w:del>
    </w:p>
    <w:p w14:paraId="5D492AAB" w14:textId="022901F8" w:rsidR="00590DC1" w:rsidRPr="00352BC4" w:rsidDel="00BD5A45" w:rsidRDefault="00590DC1" w:rsidP="00590DC1">
      <w:pPr>
        <w:pStyle w:val="Luettelokappale"/>
        <w:numPr>
          <w:ilvl w:val="2"/>
          <w:numId w:val="10"/>
        </w:numPr>
        <w:rPr>
          <w:del w:id="683" w:author="Pakari Arja" w:date="2020-02-09T16:54:00Z"/>
        </w:rPr>
      </w:pPr>
      <w:del w:id="684" w:author="Pakari Arja" w:date="2020-02-09T16:54:00Z">
        <w:r w:rsidRPr="00352BC4" w:rsidDel="00BD5A45">
          <w:rPr>
            <w:rFonts w:eastAsia="Times New Roman"/>
          </w:rPr>
          <w:delText xml:space="preserve">onko </w:delText>
        </w:r>
        <w:r w:rsidRPr="00352BC4" w:rsidDel="00BD5A45">
          <w:delText>ostopalvelun valtuutusasiakirjassa kiinnitetty luovutettavan aineiston aikaväli ja kuuluuko asiakirjan luontipäivä luovutettavan aineiston aikaväliin</w:delText>
        </w:r>
      </w:del>
    </w:p>
    <w:p w14:paraId="5AF6BAE9" w14:textId="17B81ED7" w:rsidR="00590DC1" w:rsidRPr="00352BC4" w:rsidDel="00BD5A45" w:rsidRDefault="00590DC1" w:rsidP="00590DC1">
      <w:pPr>
        <w:pStyle w:val="Luettelokappale"/>
        <w:numPr>
          <w:ilvl w:val="3"/>
          <w:numId w:val="10"/>
        </w:numPr>
        <w:rPr>
          <w:del w:id="685" w:author="Pakari Arja" w:date="2020-02-09T16:54:00Z"/>
        </w:rPr>
      </w:pPr>
      <w:del w:id="686" w:author="Pakari Arja" w:date="2020-02-09T16:54:00Z">
        <w:r w:rsidRPr="00352BC4" w:rsidDel="00BD5A45">
          <w:rPr>
            <w:rFonts w:eastAsia="Times New Roman"/>
          </w:rPr>
          <w:delText>jos aikaväliä ei ole rajoitettu tai asiakirjan luontiaika kuuluu aikavälille, ostopalvelun valtuutus huomioidaan</w:delText>
        </w:r>
      </w:del>
    </w:p>
    <w:p w14:paraId="466D5FD9" w14:textId="4BEF53AE" w:rsidR="00590DC1" w:rsidRPr="00352BC4" w:rsidDel="00BD5A45" w:rsidRDefault="00590DC1" w:rsidP="00590DC1">
      <w:pPr>
        <w:pStyle w:val="Luettelokappale"/>
        <w:numPr>
          <w:ilvl w:val="2"/>
          <w:numId w:val="10"/>
        </w:numPr>
        <w:rPr>
          <w:del w:id="687" w:author="Pakari Arja" w:date="2020-02-09T16:54:00Z"/>
        </w:rPr>
      </w:pPr>
      <w:del w:id="688" w:author="Pakari Arja" w:date="2020-02-09T16:54:00Z">
        <w:r w:rsidRPr="00352BC4" w:rsidDel="00BD5A45">
          <w:rPr>
            <w:rFonts w:eastAsia="Times New Roman"/>
          </w:rPr>
          <w:delText>onko ostopalvelun valtuutusasiakirjassa kiinnitetty luovutettavat palvelutapahtumat ja kuuluuko asiakirjan palvelutapahtuma luovutettaviin palvelutapahtumiin</w:delText>
        </w:r>
      </w:del>
    </w:p>
    <w:p w14:paraId="6D02F48D" w14:textId="7C61DEF3" w:rsidR="00590DC1" w:rsidRPr="00352BC4" w:rsidDel="00BD5A45" w:rsidRDefault="00590DC1" w:rsidP="00590DC1">
      <w:pPr>
        <w:pStyle w:val="Luettelokappale"/>
        <w:numPr>
          <w:ilvl w:val="3"/>
          <w:numId w:val="10"/>
        </w:numPr>
        <w:rPr>
          <w:del w:id="689" w:author="Pakari Arja" w:date="2020-02-09T16:54:00Z"/>
        </w:rPr>
      </w:pPr>
      <w:del w:id="690" w:author="Pakari Arja" w:date="2020-02-09T16:54:00Z">
        <w:r w:rsidRPr="00352BC4" w:rsidDel="00BD5A45">
          <w:rPr>
            <w:rFonts w:eastAsia="Times New Roman"/>
          </w:rPr>
          <w:delText xml:space="preserve">jos luovutettavia palvelutapahtumia ei ole nimetty tai asiakirjan palvelutapahtuma kuuluu luovutettaviin palvelutapahtumiin, ostopalvelun valtuutus huomioidaan </w:delText>
        </w:r>
      </w:del>
    </w:p>
    <w:p w14:paraId="256CB491" w14:textId="300311FE" w:rsidR="00590DC1" w:rsidRPr="00352BC4" w:rsidDel="00BD5A45" w:rsidRDefault="00590DC1" w:rsidP="00590DC1">
      <w:pPr>
        <w:pStyle w:val="Luettelokappale"/>
        <w:numPr>
          <w:ilvl w:val="2"/>
          <w:numId w:val="10"/>
        </w:numPr>
        <w:rPr>
          <w:del w:id="691" w:author="Pakari Arja" w:date="2020-02-09T16:54:00Z"/>
        </w:rPr>
      </w:pPr>
      <w:del w:id="692" w:author="Pakari Arja" w:date="2020-02-09T16:54:00Z">
        <w:r w:rsidRPr="00352BC4" w:rsidDel="00BD5A45">
          <w:rPr>
            <w:rFonts w:eastAsia="Times New Roman"/>
          </w:rPr>
          <w:delText xml:space="preserve">onko ostopalvelun valtuutusasiakirjassa nimetty palvelutapahtuma, johon palveluntuottaja saa arkistoida </w:delText>
        </w:r>
      </w:del>
    </w:p>
    <w:p w14:paraId="5657F584" w14:textId="320DD399" w:rsidR="00590DC1" w:rsidRPr="00352BC4" w:rsidDel="00BD5A45" w:rsidRDefault="00590DC1" w:rsidP="00590DC1">
      <w:pPr>
        <w:pStyle w:val="Luettelokappale"/>
        <w:numPr>
          <w:ilvl w:val="3"/>
          <w:numId w:val="10"/>
        </w:numPr>
        <w:rPr>
          <w:del w:id="693" w:author="Pakari Arja" w:date="2020-02-09T16:54:00Z"/>
        </w:rPr>
      </w:pPr>
      <w:del w:id="694" w:author="Pakari Arja" w:date="2020-02-09T16:54:00Z">
        <w:r w:rsidRPr="00352BC4" w:rsidDel="00BD5A45">
          <w:rPr>
            <w:rFonts w:eastAsia="Times New Roman"/>
          </w:rPr>
          <w:delText xml:space="preserve">jos ostopalvelun valtuutusasiakirjassa on nimetty palvelutapahtuma, johon palveluntuottaja saa arkistoida, </w:delText>
        </w:r>
        <w:r w:rsidRPr="00352BC4" w:rsidDel="00BD5A45">
          <w:rPr>
            <w:rFonts w:eastAsia="Times New Roman"/>
          </w:rPr>
          <w:lastRenderedPageBreak/>
          <w:delText xml:space="preserve">nimetty palvelutapahtuma huomioidaan </w:delText>
        </w:r>
        <w:r w:rsidR="00454FEA" w:rsidRPr="00352BC4" w:rsidDel="00BD5A45">
          <w:rPr>
            <w:rFonts w:eastAsia="Times New Roman"/>
          </w:rPr>
          <w:delText>hakutuloksessa luvallisena luovuttaa</w:delText>
        </w:r>
      </w:del>
    </w:p>
    <w:p w14:paraId="0772B6CD" w14:textId="4541A30C" w:rsidR="00590DC1" w:rsidRPr="00352BC4" w:rsidDel="00BD5A45" w:rsidRDefault="00590DC1" w:rsidP="003E512B">
      <w:pPr>
        <w:pStyle w:val="Luettelokappale"/>
        <w:numPr>
          <w:ilvl w:val="0"/>
          <w:numId w:val="10"/>
        </w:numPr>
        <w:rPr>
          <w:del w:id="695" w:author="Pakari Arja" w:date="2020-02-09T16:54:00Z"/>
        </w:rPr>
      </w:pPr>
      <w:del w:id="696" w:author="Pakari Arja" w:date="2020-02-09T16:54:00Z">
        <w:r w:rsidRPr="00352BC4" w:rsidDel="00BD5A45">
          <w:rPr>
            <w:rFonts w:eastAsia="Times New Roman"/>
          </w:rPr>
          <w:delText>Tarkastetaan, onko huomioitavia ostopalvelun valtuutusasiakirjoja yksi</w:delText>
        </w:r>
        <w:r w:rsidR="003E512B" w:rsidRPr="00352BC4" w:rsidDel="00BD5A45">
          <w:rPr>
            <w:rFonts w:eastAsia="Times New Roman"/>
          </w:rPr>
          <w:delText xml:space="preserve"> tai useampi</w:delText>
        </w:r>
      </w:del>
    </w:p>
    <w:p w14:paraId="56DB94E3" w14:textId="7E7A621D" w:rsidR="00590DC1" w:rsidRPr="00352BC4" w:rsidDel="00BD5A45" w:rsidRDefault="00590DC1" w:rsidP="003E512B">
      <w:pPr>
        <w:pStyle w:val="Luettelokappale"/>
        <w:numPr>
          <w:ilvl w:val="1"/>
          <w:numId w:val="10"/>
        </w:numPr>
        <w:rPr>
          <w:del w:id="697" w:author="Pakari Arja" w:date="2020-02-09T16:54:00Z"/>
        </w:rPr>
      </w:pPr>
      <w:del w:id="698" w:author="Pakari Arja" w:date="2020-02-09T16:54:00Z">
        <w:r w:rsidRPr="00352BC4" w:rsidDel="00BD5A45">
          <w:rPr>
            <w:rFonts w:eastAsia="Times New Roman"/>
          </w:rPr>
          <w:delText>jos huomioitavia ostopalvelun valtuutusasiakirjoja on yksi</w:delText>
        </w:r>
        <w:r w:rsidR="003E512B" w:rsidRPr="00352BC4" w:rsidDel="00BD5A45">
          <w:rPr>
            <w:rFonts w:eastAsia="Times New Roman"/>
          </w:rPr>
          <w:delText xml:space="preserve"> tai useampi</w:delText>
        </w:r>
      </w:del>
    </w:p>
    <w:p w14:paraId="40EBAE11" w14:textId="4B66D9A8" w:rsidR="00590DC1" w:rsidRPr="00352BC4" w:rsidDel="00BD5A45" w:rsidRDefault="00590DC1" w:rsidP="00590DC1">
      <w:pPr>
        <w:pStyle w:val="Luettelokappale"/>
        <w:numPr>
          <w:ilvl w:val="2"/>
          <w:numId w:val="10"/>
        </w:numPr>
        <w:spacing w:after="0"/>
        <w:ind w:left="2874" w:hanging="357"/>
        <w:rPr>
          <w:del w:id="699" w:author="Pakari Arja" w:date="2020-02-09T16:54:00Z"/>
        </w:rPr>
      </w:pPr>
      <w:del w:id="700" w:author="Pakari Arja" w:date="2020-02-09T16:54:00Z">
        <w:r w:rsidRPr="00352BC4" w:rsidDel="00BD5A45">
          <w:rPr>
            <w:rFonts w:eastAsia="Times New Roman"/>
          </w:rPr>
          <w:delText>Jos jossain ostopalvelun valtuutusasiakirjassa on asetettu palautettavaksi ”kaikki asiakirjat”, kaikki tähän rekisteriin (tai rekisterin tarkenteeseen) kuuluvat asiakirjat saavat arvon true</w:delText>
        </w:r>
      </w:del>
    </w:p>
    <w:p w14:paraId="2C81A7B5" w14:textId="54D27A2B" w:rsidR="00590DC1" w:rsidRPr="00352BC4" w:rsidDel="00BD5A45" w:rsidRDefault="00590DC1" w:rsidP="00590DC1">
      <w:pPr>
        <w:widowControl/>
        <w:numPr>
          <w:ilvl w:val="2"/>
          <w:numId w:val="10"/>
        </w:numPr>
        <w:rPr>
          <w:del w:id="701" w:author="Pakari Arja" w:date="2020-02-09T16:54:00Z"/>
          <w:rFonts w:cs="Arial"/>
          <w:sz w:val="22"/>
          <w:szCs w:val="22"/>
        </w:rPr>
      </w:pPr>
      <w:del w:id="702" w:author="Pakari Arja" w:date="2020-02-09T16:54:00Z">
        <w:r w:rsidRPr="00352BC4" w:rsidDel="00BD5A45">
          <w:rPr>
            <w:rFonts w:cs="Arial"/>
            <w:sz w:val="22"/>
            <w:szCs w:val="22"/>
          </w:rPr>
          <w:delText xml:space="preserve">Jos ostopalvelun valtuutusasiakirjoissa on asetettu erilaisia luovutettavan aineiston aikavälejä, kaikki aikavälit huomioidaan </w:delText>
        </w:r>
        <w:r w:rsidR="003E512B" w:rsidRPr="00352BC4" w:rsidDel="00BD5A45">
          <w:rPr>
            <w:rFonts w:cs="Arial"/>
            <w:sz w:val="22"/>
            <w:szCs w:val="22"/>
          </w:rPr>
          <w:delText xml:space="preserve">jokainen erikseen </w:delText>
        </w:r>
        <w:r w:rsidRPr="00352BC4" w:rsidDel="00BD5A45">
          <w:rPr>
            <w:rFonts w:cs="Arial"/>
            <w:sz w:val="22"/>
            <w:szCs w:val="22"/>
          </w:rPr>
          <w:delText>eli aikaväli</w:delText>
        </w:r>
        <w:r w:rsidR="003E512B" w:rsidRPr="00352BC4" w:rsidDel="00BD5A45">
          <w:rPr>
            <w:rFonts w:cs="Arial"/>
            <w:sz w:val="22"/>
            <w:szCs w:val="22"/>
          </w:rPr>
          <w:delText xml:space="preserve"> </w:delText>
        </w:r>
        <w:r w:rsidRPr="00352BC4" w:rsidDel="00BD5A45">
          <w:rPr>
            <w:rFonts w:cs="Arial"/>
            <w:sz w:val="22"/>
            <w:szCs w:val="22"/>
          </w:rPr>
          <w:delText>= aikavälin alkamisesta aikavälin päättymiseen</w:delText>
        </w:r>
        <w:r w:rsidR="003E512B" w:rsidRPr="00352BC4" w:rsidDel="00BD5A45">
          <w:rPr>
            <w:rFonts w:cs="Arial"/>
            <w:sz w:val="22"/>
            <w:szCs w:val="22"/>
          </w:rPr>
          <w:delText>. Tällöin kahden esim. aikavälin 1. päättymisen ja aikavälin 2. alkamisen väliin voi jäädä aikaleimaltaan luovutuskelpoista aineistoa.</w:delText>
        </w:r>
      </w:del>
    </w:p>
    <w:p w14:paraId="050B82F4" w14:textId="51A48CE1" w:rsidR="00590DC1" w:rsidRPr="00352BC4" w:rsidDel="00BD5A45" w:rsidRDefault="00590DC1" w:rsidP="00590DC1">
      <w:pPr>
        <w:widowControl/>
        <w:numPr>
          <w:ilvl w:val="2"/>
          <w:numId w:val="10"/>
        </w:numPr>
        <w:rPr>
          <w:del w:id="703" w:author="Pakari Arja" w:date="2020-02-09T16:54:00Z"/>
          <w:rFonts w:cs="Arial"/>
          <w:sz w:val="22"/>
          <w:szCs w:val="22"/>
        </w:rPr>
      </w:pPr>
      <w:del w:id="704" w:author="Pakari Arja" w:date="2020-02-09T16:54:00Z">
        <w:r w:rsidRPr="00352BC4" w:rsidDel="00BD5A45">
          <w:rPr>
            <w:rFonts w:cs="Arial"/>
            <w:sz w:val="22"/>
            <w:szCs w:val="22"/>
          </w:rPr>
          <w:delText>Jos ostopalvelun valtuutusasiakirjoissa on asetettu erilaisia luovutettavia palvelutapahtumia, kaikki ostopalvelun valtuutusasiakirjoissa yksilöidyt palvelutapahtumat huomioidaan</w:delText>
        </w:r>
      </w:del>
    </w:p>
    <w:p w14:paraId="25AB86F6" w14:textId="30BD7CCA" w:rsidR="00590DC1" w:rsidRPr="00EF3E10" w:rsidDel="00BD5A45" w:rsidRDefault="00590DC1" w:rsidP="00590DC1">
      <w:pPr>
        <w:ind w:left="2520"/>
        <w:rPr>
          <w:del w:id="705" w:author="Pakari Arja" w:date="2020-02-09T16:54:00Z"/>
          <w:rFonts w:cs="Arial"/>
          <w:sz w:val="22"/>
          <w:szCs w:val="22"/>
        </w:rPr>
      </w:pPr>
    </w:p>
    <w:p w14:paraId="11F79CBC" w14:textId="25FB98A7" w:rsidR="00590DC1" w:rsidRPr="00352BC4" w:rsidDel="00BD5A45" w:rsidRDefault="00785334" w:rsidP="00785334">
      <w:pPr>
        <w:widowControl/>
        <w:ind w:left="360"/>
        <w:rPr>
          <w:del w:id="706" w:author="Pakari Arja" w:date="2020-02-09T16:54:00Z"/>
          <w:rFonts w:cs="Arial"/>
          <w:sz w:val="22"/>
          <w:szCs w:val="22"/>
        </w:rPr>
      </w:pPr>
      <w:del w:id="707" w:author="Pakari Arja" w:date="2020-02-09T16:54:00Z">
        <w:r w:rsidRPr="00352BC4" w:rsidDel="00BD5A45">
          <w:rPr>
            <w:rFonts w:cs="Arial"/>
            <w:sz w:val="22"/>
            <w:szCs w:val="22"/>
          </w:rPr>
          <w:delText>Varsinainen asiakirjojen haku tehdään aina erillisenä hakuna PP58:n antaman hakutuloksen perusteella. Tällöin ostopalvelun valtuutukseen perustuvista asiakirjojen tai niiden kuvailutietojen luovutuksista kirjataan tiedot luovutuslokiin ja tiedot näytetään Omakannassa.</w:delText>
        </w:r>
      </w:del>
    </w:p>
    <w:p w14:paraId="3FE774AD" w14:textId="401C186F" w:rsidR="00785334" w:rsidRPr="00EF3E10" w:rsidDel="00BD5A45" w:rsidRDefault="00785334" w:rsidP="00785334">
      <w:pPr>
        <w:widowControl/>
        <w:ind w:left="360"/>
        <w:rPr>
          <w:del w:id="708" w:author="Pakari Arja" w:date="2020-02-09T16:54:00Z"/>
          <w:rFonts w:cs="Arial"/>
        </w:rPr>
      </w:pPr>
    </w:p>
    <w:p w14:paraId="634495D0" w14:textId="4EB35B0E" w:rsidR="00771078" w:rsidRPr="00E01EC8" w:rsidDel="00BD5A45" w:rsidRDefault="00D7625C" w:rsidP="0086662F">
      <w:pPr>
        <w:pStyle w:val="Leipsisennetty"/>
        <w:ind w:left="360"/>
        <w:rPr>
          <w:del w:id="709" w:author="Pakari Arja" w:date="2020-02-09T16:54:00Z"/>
          <w:rFonts w:cs="Arial"/>
        </w:rPr>
      </w:pPr>
      <w:del w:id="710" w:author="Pakari Arja" w:date="2020-02-09T16:54:00Z">
        <w:r w:rsidRPr="00E01EC8" w:rsidDel="00BD5A45">
          <w:rPr>
            <w:rFonts w:cs="Arial"/>
          </w:rPr>
          <w:delText>PP58-rajapinnan vastaussanoma palauttaa seuraavat tiedot:</w:delText>
        </w:r>
      </w:del>
    </w:p>
    <w:p w14:paraId="59342B45" w14:textId="51B8F5F0" w:rsidR="00D7625C" w:rsidRPr="00C47E27" w:rsidDel="00BD5A45" w:rsidRDefault="00D7625C" w:rsidP="0086662F">
      <w:pPr>
        <w:pStyle w:val="Leipsisennetty"/>
        <w:ind w:left="360"/>
        <w:rPr>
          <w:del w:id="711" w:author="Pakari Arja" w:date="2020-02-09T16:54:00Z"/>
          <w:rFonts w:cs="Arial"/>
          <w:b/>
        </w:rPr>
      </w:pPr>
      <w:del w:id="712" w:author="Pakari Arja" w:date="2020-02-09T16:54:00Z">
        <w:r w:rsidRPr="00C47E27" w:rsidDel="00BD5A45">
          <w:rPr>
            <w:rFonts w:cs="Arial"/>
            <w:b/>
          </w:rPr>
          <w:delText>palvelupyynnonTiedot</w:delText>
        </w:r>
      </w:del>
    </w:p>
    <w:p w14:paraId="416CE6AF" w14:textId="3FBFC776" w:rsidR="00D7625C" w:rsidRPr="00B602C1" w:rsidDel="00BD5A45" w:rsidRDefault="00D7625C" w:rsidP="0086662F">
      <w:pPr>
        <w:pStyle w:val="Leipsisennetty"/>
        <w:ind w:left="360"/>
        <w:rPr>
          <w:del w:id="713" w:author="Pakari Arja" w:date="2020-02-09T16:54:00Z"/>
          <w:rFonts w:cs="Arial"/>
        </w:rPr>
      </w:pPr>
      <w:del w:id="714" w:author="Pakari Arja" w:date="2020-02-09T16:54:00Z">
        <w:r w:rsidRPr="00B602C1" w:rsidDel="00BD5A45">
          <w:rPr>
            <w:rFonts w:cs="Arial"/>
          </w:rPr>
          <w:delText>Vastaussanoman yksikäsitteinen tunnus (OID-koodi).</w:delText>
        </w:r>
      </w:del>
    </w:p>
    <w:p w14:paraId="09DAA1A4" w14:textId="1AF04CCA" w:rsidR="00D7625C" w:rsidRPr="00B602C1" w:rsidDel="00BD5A45" w:rsidRDefault="00D7625C" w:rsidP="0086662F">
      <w:pPr>
        <w:pStyle w:val="Leipsisennetty"/>
        <w:ind w:left="360"/>
        <w:rPr>
          <w:del w:id="715" w:author="Pakari Arja" w:date="2020-02-09T16:54:00Z"/>
          <w:rFonts w:cs="Arial"/>
          <w:b/>
        </w:rPr>
      </w:pPr>
      <w:del w:id="716" w:author="Pakari Arja" w:date="2020-02-09T16:54:00Z">
        <w:r w:rsidRPr="00B602C1" w:rsidDel="00BD5A45">
          <w:rPr>
            <w:rFonts w:cs="Arial"/>
            <w:b/>
          </w:rPr>
          <w:delText>ostopalvelunKontekstitiedot</w:delText>
        </w:r>
      </w:del>
    </w:p>
    <w:p w14:paraId="2377D0CB" w14:textId="0FBEA126" w:rsidR="00D7625C" w:rsidRPr="00547491" w:rsidDel="00BD5A45" w:rsidRDefault="00D7625C" w:rsidP="0086662F">
      <w:pPr>
        <w:pStyle w:val="Leipsisennetty"/>
        <w:ind w:left="360"/>
        <w:rPr>
          <w:del w:id="717" w:author="Pakari Arja" w:date="2020-02-09T16:54:00Z"/>
          <w:rFonts w:cs="Arial"/>
        </w:rPr>
      </w:pPr>
      <w:del w:id="718" w:author="Pakari Arja" w:date="2020-02-09T16:54:00Z">
        <w:r w:rsidRPr="00547491" w:rsidDel="00BD5A45">
          <w:rPr>
            <w:rFonts w:cs="Arial"/>
          </w:rPr>
          <w:delText>Samat tiedot kuin pyynnöllä.</w:delText>
        </w:r>
      </w:del>
    </w:p>
    <w:p w14:paraId="4691C8C6" w14:textId="1F38F863" w:rsidR="00D7625C" w:rsidRPr="00547491" w:rsidDel="00BD5A45" w:rsidRDefault="00D7625C" w:rsidP="0086662F">
      <w:pPr>
        <w:pStyle w:val="Leipsisennetty"/>
        <w:ind w:left="360"/>
        <w:rPr>
          <w:del w:id="719" w:author="Pakari Arja" w:date="2020-02-09T16:54:00Z"/>
          <w:rFonts w:cs="Arial"/>
          <w:b/>
        </w:rPr>
      </w:pPr>
      <w:del w:id="720" w:author="Pakari Arja" w:date="2020-02-09T16:54:00Z">
        <w:r w:rsidRPr="00547491" w:rsidDel="00BD5A45">
          <w:rPr>
            <w:rFonts w:cs="Arial"/>
            <w:b/>
          </w:rPr>
          <w:delText>vastaus</w:delText>
        </w:r>
      </w:del>
    </w:p>
    <w:p w14:paraId="61D02347" w14:textId="0DF96B10" w:rsidR="00D7625C" w:rsidRPr="00547491" w:rsidDel="00BD5A45" w:rsidRDefault="00D7625C" w:rsidP="0086662F">
      <w:pPr>
        <w:pStyle w:val="Leipsisennetty"/>
        <w:ind w:left="360"/>
        <w:rPr>
          <w:del w:id="721" w:author="Pakari Arja" w:date="2020-02-09T16:54:00Z"/>
          <w:rFonts w:cs="Arial"/>
        </w:rPr>
      </w:pPr>
      <w:del w:id="722" w:author="Pakari Arja" w:date="2020-02-09T16:54:00Z">
        <w:r w:rsidRPr="00547491" w:rsidDel="00BD5A45">
          <w:rPr>
            <w:rFonts w:cs="Arial"/>
          </w:rPr>
          <w:delText>Henkilo-elementti sisältää pyynnössä olleen potilaan</w:delText>
        </w:r>
        <w:r w:rsidR="002820BC" w:rsidRPr="00547491" w:rsidDel="00BD5A45">
          <w:rPr>
            <w:rFonts w:cs="Arial"/>
          </w:rPr>
          <w:delText xml:space="preserve"> virallisen</w:delText>
        </w:r>
        <w:r w:rsidRPr="00547491" w:rsidDel="00BD5A45">
          <w:rPr>
            <w:rFonts w:cs="Arial"/>
          </w:rPr>
          <w:delText xml:space="preserve"> henkilötunnuksen</w:delText>
        </w:r>
        <w:r w:rsidR="002820BC" w:rsidRPr="00547491" w:rsidDel="00BD5A45">
          <w:rPr>
            <w:rFonts w:cs="Arial"/>
          </w:rPr>
          <w:delText>.</w:delText>
        </w:r>
      </w:del>
    </w:p>
    <w:p w14:paraId="08E64259" w14:textId="59258C1C" w:rsidR="00E75CAD" w:rsidRPr="00547491" w:rsidDel="00BD5A45" w:rsidRDefault="00E75CAD" w:rsidP="0086662F">
      <w:pPr>
        <w:pStyle w:val="Leipsisennetty"/>
        <w:ind w:left="360"/>
        <w:rPr>
          <w:del w:id="723" w:author="Pakari Arja" w:date="2020-02-09T16:54:00Z"/>
          <w:rFonts w:cs="Arial"/>
        </w:rPr>
      </w:pPr>
      <w:del w:id="724" w:author="Pakari Arja" w:date="2020-02-09T16:54:00Z">
        <w:r w:rsidRPr="00547491" w:rsidDel="00BD5A45">
          <w:rPr>
            <w:rFonts w:cs="Arial"/>
          </w:rPr>
          <w:delText>ValtuutusOk-elementti kertoo boolean-</w:delText>
        </w:r>
        <w:r w:rsidR="00F736E3" w:rsidRPr="00547491" w:rsidDel="00BD5A45">
          <w:rPr>
            <w:rFonts w:cs="Arial"/>
          </w:rPr>
          <w:delText>arvolla</w:delText>
        </w:r>
        <w:r w:rsidRPr="00547491" w:rsidDel="00BD5A45">
          <w:rPr>
            <w:rFonts w:cs="Arial"/>
          </w:rPr>
          <w:delText>, kattaako</w:delText>
        </w:r>
        <w:r w:rsidR="00BD1B64" w:rsidRPr="00547491" w:rsidDel="00BD5A45">
          <w:rPr>
            <w:rFonts w:cs="Arial"/>
          </w:rPr>
          <w:delText xml:space="preserve"> jokin</w:delText>
        </w:r>
        <w:r w:rsidRPr="00547491" w:rsidDel="00BD5A45">
          <w:rPr>
            <w:rFonts w:cs="Arial"/>
          </w:rPr>
          <w:delText xml:space="preserve"> ostopalvelun valtuutus haussa käytetyn palvelutapahtuman</w:delText>
        </w:r>
        <w:r w:rsidR="0054761B" w:rsidRPr="00547491" w:rsidDel="00BD5A45">
          <w:rPr>
            <w:rFonts w:cs="Arial"/>
          </w:rPr>
          <w:delText xml:space="preserve"> </w:delText>
        </w:r>
        <w:r w:rsidR="00BD1B64" w:rsidRPr="00547491" w:rsidDel="00BD5A45">
          <w:rPr>
            <w:rFonts w:cs="Arial"/>
          </w:rPr>
          <w:delText>eli ostopalvelun hoitokontekstin</w:delText>
        </w:r>
        <w:r w:rsidRPr="00547491" w:rsidDel="00BD5A45">
          <w:rPr>
            <w:rFonts w:cs="Arial"/>
          </w:rPr>
          <w:delText>.</w:delText>
        </w:r>
      </w:del>
    </w:p>
    <w:p w14:paraId="048C04DC" w14:textId="22AB01D5" w:rsidR="00D7625C" w:rsidRPr="00547491" w:rsidRDefault="00E75CAD" w:rsidP="0086662F">
      <w:pPr>
        <w:pStyle w:val="Leipsisennetty"/>
        <w:ind w:left="360"/>
        <w:rPr>
          <w:rFonts w:cs="Arial"/>
        </w:rPr>
      </w:pPr>
      <w:del w:id="725" w:author="Pakari Arja" w:date="2020-02-09T16:54:00Z">
        <w:r w:rsidRPr="00547491" w:rsidDel="00BD5A45">
          <w:rPr>
            <w:rFonts w:cs="Arial"/>
          </w:rPr>
          <w:delText>Optionaalise</w:delText>
        </w:r>
        <w:r w:rsidR="0054761B" w:rsidRPr="00547491" w:rsidDel="00BD5A45">
          <w:rPr>
            <w:rFonts w:cs="Arial"/>
          </w:rPr>
          <w:delText>s</w:delText>
        </w:r>
        <w:r w:rsidR="00DA39F2" w:rsidRPr="00547491" w:rsidDel="00BD5A45">
          <w:rPr>
            <w:rFonts w:cs="Arial"/>
          </w:rPr>
          <w:delText>s</w:delText>
        </w:r>
        <w:r w:rsidRPr="00547491" w:rsidDel="00BD5A45">
          <w:rPr>
            <w:rFonts w:cs="Arial"/>
          </w:rPr>
          <w:delText>a a</w:delText>
        </w:r>
        <w:r w:rsidR="009836C0" w:rsidRPr="00547491" w:rsidDel="00BD5A45">
          <w:rPr>
            <w:rFonts w:cs="Arial"/>
          </w:rPr>
          <w:delText>siakirjat</w:delText>
        </w:r>
        <w:r w:rsidRPr="00547491" w:rsidDel="00BD5A45">
          <w:rPr>
            <w:rFonts w:cs="Arial"/>
          </w:rPr>
          <w:delText xml:space="preserve">-elementissä </w:delText>
        </w:r>
        <w:r w:rsidR="002865D0" w:rsidRPr="00547491" w:rsidDel="00BD5A45">
          <w:rPr>
            <w:rFonts w:cs="Arial"/>
          </w:rPr>
          <w:delText xml:space="preserve">annetaan </w:delText>
        </w:r>
        <w:r w:rsidR="00120CB3" w:rsidRPr="00547491" w:rsidDel="00BD5A45">
          <w:rPr>
            <w:rFonts w:cs="Arial"/>
          </w:rPr>
          <w:delText>hakutulokseen sisälty</w:delText>
        </w:r>
        <w:r w:rsidR="00DA39F2" w:rsidRPr="00547491" w:rsidDel="00BD5A45">
          <w:rPr>
            <w:rFonts w:cs="Arial"/>
          </w:rPr>
          <w:delText>neiden</w:delText>
        </w:r>
        <w:r w:rsidR="00120CB3" w:rsidRPr="00547491" w:rsidDel="00BD5A45">
          <w:rPr>
            <w:rFonts w:cs="Arial"/>
          </w:rPr>
          <w:delText xml:space="preserve"> </w:delText>
        </w:r>
        <w:r w:rsidR="009836C0" w:rsidRPr="00547491" w:rsidDel="00BD5A45">
          <w:rPr>
            <w:rFonts w:cs="Arial"/>
          </w:rPr>
          <w:delText xml:space="preserve">asiakirjojen yksilöivät </w:delText>
        </w:r>
        <w:r w:rsidR="00146581" w:rsidRPr="00547491" w:rsidDel="00BD5A45">
          <w:rPr>
            <w:rFonts w:cs="Arial"/>
          </w:rPr>
          <w:delText>OID-</w:delText>
        </w:r>
        <w:r w:rsidR="00D7625C" w:rsidRPr="00547491" w:rsidDel="00BD5A45">
          <w:rPr>
            <w:rFonts w:cs="Arial"/>
          </w:rPr>
          <w:delText>tunnukset</w:delText>
        </w:r>
        <w:r w:rsidR="009836C0" w:rsidRPr="00547491" w:rsidDel="00BD5A45">
          <w:rPr>
            <w:rFonts w:cs="Arial"/>
          </w:rPr>
          <w:delText xml:space="preserve">, </w:delText>
        </w:r>
        <w:r w:rsidR="00DA39F2" w:rsidRPr="00547491" w:rsidDel="00BD5A45">
          <w:rPr>
            <w:rFonts w:cs="Arial"/>
          </w:rPr>
          <w:delText xml:space="preserve">luontiajat, </w:delText>
        </w:r>
        <w:r w:rsidR="009836C0" w:rsidRPr="00547491" w:rsidDel="00BD5A45">
          <w:rPr>
            <w:rFonts w:cs="Arial"/>
          </w:rPr>
          <w:delText>palvelutapahtumatunnukset</w:delText>
        </w:r>
        <w:r w:rsidR="00D7625C" w:rsidRPr="00547491" w:rsidDel="00BD5A45">
          <w:rPr>
            <w:rFonts w:cs="Arial"/>
          </w:rPr>
          <w:delText xml:space="preserve"> sekä </w:delText>
        </w:r>
        <w:r w:rsidR="00DA39F2" w:rsidRPr="00547491" w:rsidDel="00BD5A45">
          <w:rPr>
            <w:rFonts w:cs="Arial"/>
          </w:rPr>
          <w:delText>tieto,</w:delText>
        </w:r>
        <w:r w:rsidR="00D7625C" w:rsidRPr="00547491" w:rsidDel="00BD5A45">
          <w:rPr>
            <w:rFonts w:cs="Arial"/>
          </w:rPr>
          <w:delText xml:space="preserve"> saako </w:delText>
        </w:r>
        <w:r w:rsidR="009836C0" w:rsidRPr="00547491" w:rsidDel="00BD5A45">
          <w:rPr>
            <w:rFonts w:cs="Arial"/>
          </w:rPr>
          <w:delText xml:space="preserve">asiakirjan sisältämiä </w:delText>
        </w:r>
        <w:r w:rsidR="00D7625C" w:rsidRPr="00547491" w:rsidDel="00BD5A45">
          <w:rPr>
            <w:rFonts w:cs="Arial"/>
          </w:rPr>
          <w:delText>tietoja luovuttaa Potilastiedon arkistoon tallennetun ostopalvelun valtuutuksen nojalla. Vastaussanomalla saaLuov-attrib</w:delText>
        </w:r>
        <w:r w:rsidR="00BD1B64" w:rsidRPr="00547491" w:rsidDel="00BD5A45">
          <w:rPr>
            <w:rFonts w:cs="Arial"/>
          </w:rPr>
          <w:delText>uutit voivat saada arvon "true" tai</w:delText>
        </w:r>
        <w:r w:rsidR="00D7625C" w:rsidRPr="00547491" w:rsidDel="00BD5A45">
          <w:rPr>
            <w:rFonts w:cs="Arial"/>
          </w:rPr>
          <w:delText xml:space="preserve"> "false"</w:delText>
        </w:r>
        <w:r w:rsidR="00CA5AED" w:rsidRPr="00547491" w:rsidDel="00BD5A45">
          <w:rPr>
            <w:rFonts w:cs="Arial"/>
          </w:rPr>
          <w:delText>.</w:delText>
        </w:r>
        <w:r w:rsidR="00D7625C" w:rsidRPr="00547491" w:rsidDel="00BD5A45">
          <w:rPr>
            <w:rFonts w:cs="Arial"/>
          </w:rPr>
          <w:delText xml:space="preserve"> </w:delText>
        </w:r>
      </w:del>
    </w:p>
    <w:sectPr w:rsidR="00D7625C" w:rsidRPr="00547491" w:rsidSect="00C8135F">
      <w:headerReference w:type="even" r:id="rId17"/>
      <w:headerReference w:type="default" r:id="rId18"/>
      <w:footerReference w:type="even" r:id="rId19"/>
      <w:footerReference w:type="default" r:id="rId20"/>
      <w:headerReference w:type="first" r:id="rId21"/>
      <w:footerReference w:type="first" r:id="rId22"/>
      <w:pgSz w:w="11906" w:h="16838" w:code="9"/>
      <w:pgMar w:top="567" w:right="1134" w:bottom="567" w:left="1134" w:header="561" w:footer="48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6C77A" w14:textId="77777777" w:rsidR="00E718B1" w:rsidRDefault="00E718B1">
      <w:r>
        <w:separator/>
      </w:r>
    </w:p>
  </w:endnote>
  <w:endnote w:type="continuationSeparator" w:id="0">
    <w:p w14:paraId="014B749D" w14:textId="77777777" w:rsidR="00E718B1" w:rsidRDefault="00E71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taNormalLF-Roman">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D9AB0" w14:textId="77777777" w:rsidR="00D036C6" w:rsidRDefault="00D036C6">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06853" w14:textId="77777777" w:rsidR="00D036C6" w:rsidRDefault="00D036C6">
    <w:pPr>
      <w:pStyle w:val="Alatunnist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3FBC9" w14:textId="375F400C" w:rsidR="00E718B1" w:rsidRPr="00134BB0" w:rsidRDefault="00E718B1" w:rsidP="00A649AB">
    <w:pPr>
      <w:pStyle w:val="Alatunniste"/>
      <w:tabs>
        <w:tab w:val="left" w:pos="3780"/>
        <w:tab w:val="left" w:pos="4886"/>
      </w:tabs>
      <w:rPr>
        <w:szCs w:val="22"/>
      </w:rPr>
    </w:pPr>
    <w:r w:rsidRPr="008438F4">
      <w:rPr>
        <w:rStyle w:val="Sivunumero"/>
        <w:rFonts w:ascii="Arial" w:hAnsi="Arial" w:cs="Arial"/>
        <w:szCs w:val="18"/>
      </w:rPr>
      <w:t xml:space="preserve">KANTA [lomakenumero tarvittaessa] </w:t>
    </w:r>
    <w:r w:rsidRPr="008438F4">
      <w:rPr>
        <w:rStyle w:val="Sivunumero"/>
        <w:rFonts w:ascii="Arial" w:hAnsi="Arial" w:cs="Arial"/>
        <w:szCs w:val="18"/>
      </w:rPr>
      <w:fldChar w:fldCharType="begin"/>
    </w:r>
    <w:r w:rsidRPr="008438F4">
      <w:rPr>
        <w:rStyle w:val="Sivunumero"/>
        <w:rFonts w:ascii="Arial" w:hAnsi="Arial" w:cs="Arial"/>
        <w:szCs w:val="18"/>
      </w:rPr>
      <w:instrText xml:space="preserve"> DATE \@ "MM/yy" </w:instrText>
    </w:r>
    <w:r w:rsidRPr="008438F4">
      <w:rPr>
        <w:rStyle w:val="Sivunumero"/>
        <w:rFonts w:ascii="Arial" w:hAnsi="Arial" w:cs="Arial"/>
        <w:szCs w:val="18"/>
      </w:rPr>
      <w:fldChar w:fldCharType="separate"/>
    </w:r>
    <w:ins w:id="728" w:author="Pakari Arja" w:date="2020-03-05T08:21:00Z">
      <w:r w:rsidR="001C1CE2">
        <w:rPr>
          <w:rStyle w:val="Sivunumero"/>
          <w:rFonts w:ascii="Arial" w:hAnsi="Arial" w:cs="Arial"/>
          <w:szCs w:val="18"/>
        </w:rPr>
        <w:t>03/20</w:t>
      </w:r>
    </w:ins>
    <w:del w:id="729" w:author="Pakari Arja" w:date="2020-03-03T16:34:00Z">
      <w:r w:rsidDel="00E718B1">
        <w:rPr>
          <w:rStyle w:val="Sivunumero"/>
          <w:rFonts w:ascii="Arial" w:hAnsi="Arial" w:cs="Arial"/>
          <w:szCs w:val="18"/>
        </w:rPr>
        <w:delText>02/20</w:delText>
      </w:r>
    </w:del>
    <w:r w:rsidRPr="008438F4">
      <w:rPr>
        <w:rStyle w:val="Sivunumero"/>
        <w:rFonts w:ascii="Arial" w:hAnsi="Arial" w:cs="Arial"/>
        <w:szCs w:val="18"/>
      </w:rPr>
      <w:fldChar w:fldCharType="end"/>
    </w:r>
    <w:r>
      <w:rPr>
        <w:rStyle w:val="Sivunumero"/>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B255F" w14:textId="77777777" w:rsidR="00E718B1" w:rsidRDefault="00E718B1">
      <w:r>
        <w:separator/>
      </w:r>
    </w:p>
  </w:footnote>
  <w:footnote w:type="continuationSeparator" w:id="0">
    <w:p w14:paraId="1793C45E" w14:textId="77777777" w:rsidR="00E718B1" w:rsidRDefault="00E71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5C30C" w14:textId="77777777" w:rsidR="00D036C6" w:rsidRDefault="00D036C6">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2430"/>
      <w:gridCol w:w="1195"/>
      <w:gridCol w:w="1204"/>
      <w:gridCol w:w="1202"/>
      <w:gridCol w:w="1201"/>
      <w:gridCol w:w="1201"/>
      <w:gridCol w:w="1205"/>
    </w:tblGrid>
    <w:tr w:rsidR="00E718B1" w14:paraId="70B68815" w14:textId="77777777" w:rsidTr="00A649AB">
      <w:tc>
        <w:tcPr>
          <w:tcW w:w="2444" w:type="dxa"/>
          <w:vMerge w:val="restart"/>
        </w:tcPr>
        <w:p w14:paraId="533B1B2F" w14:textId="77777777" w:rsidR="00E718B1" w:rsidRDefault="00E718B1" w:rsidP="00A649AB">
          <w:r>
            <w:rPr>
              <w:noProof/>
            </w:rPr>
            <w:drawing>
              <wp:inline distT="0" distB="0" distL="0" distR="0" wp14:anchorId="78650176" wp14:editId="55F603FA">
                <wp:extent cx="1112520" cy="281940"/>
                <wp:effectExtent l="0" t="0" r="0" b="3810"/>
                <wp:docPr id="1" name="Kuva 1" descr="Kanta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nta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281940"/>
                        </a:xfrm>
                        <a:prstGeom prst="rect">
                          <a:avLst/>
                        </a:prstGeom>
                        <a:noFill/>
                        <a:ln>
                          <a:noFill/>
                        </a:ln>
                      </pic:spPr>
                    </pic:pic>
                  </a:graphicData>
                </a:graphic>
              </wp:inline>
            </w:drawing>
          </w:r>
        </w:p>
      </w:tc>
      <w:tc>
        <w:tcPr>
          <w:tcW w:w="1222" w:type="dxa"/>
        </w:tcPr>
        <w:p w14:paraId="1D8EBF28" w14:textId="77777777" w:rsidR="00E718B1" w:rsidRDefault="00E718B1" w:rsidP="00A649AB"/>
      </w:tc>
      <w:tc>
        <w:tcPr>
          <w:tcW w:w="1222" w:type="dxa"/>
        </w:tcPr>
        <w:p w14:paraId="08481649" w14:textId="77777777" w:rsidR="00E718B1" w:rsidRDefault="00E718B1" w:rsidP="00A649AB"/>
      </w:tc>
      <w:tc>
        <w:tcPr>
          <w:tcW w:w="3667" w:type="dxa"/>
          <w:gridSpan w:val="3"/>
        </w:tcPr>
        <w:p w14:paraId="508B9D33" w14:textId="77777777" w:rsidR="00E718B1" w:rsidRDefault="00E718B1" w:rsidP="00A649AB"/>
      </w:tc>
      <w:tc>
        <w:tcPr>
          <w:tcW w:w="1223" w:type="dxa"/>
        </w:tcPr>
        <w:p w14:paraId="171A8D97" w14:textId="77777777" w:rsidR="00E718B1" w:rsidRDefault="00E718B1" w:rsidP="00A649AB">
          <w:pPr>
            <w:jc w:val="right"/>
          </w:pPr>
        </w:p>
      </w:tc>
    </w:tr>
    <w:tr w:rsidR="00E718B1" w14:paraId="1C3F890A" w14:textId="77777777" w:rsidTr="00A649AB">
      <w:tc>
        <w:tcPr>
          <w:tcW w:w="2444" w:type="dxa"/>
          <w:vMerge/>
        </w:tcPr>
        <w:p w14:paraId="258F909B" w14:textId="77777777" w:rsidR="00E718B1" w:rsidRDefault="00E718B1" w:rsidP="00A649AB"/>
      </w:tc>
      <w:tc>
        <w:tcPr>
          <w:tcW w:w="1222" w:type="dxa"/>
        </w:tcPr>
        <w:p w14:paraId="0FAB5145" w14:textId="77777777" w:rsidR="00E718B1" w:rsidRDefault="00E718B1" w:rsidP="00A649AB"/>
      </w:tc>
      <w:tc>
        <w:tcPr>
          <w:tcW w:w="1222" w:type="dxa"/>
        </w:tcPr>
        <w:p w14:paraId="3A597811" w14:textId="77777777" w:rsidR="00E718B1" w:rsidRDefault="00E718B1" w:rsidP="00A649AB"/>
      </w:tc>
      <w:tc>
        <w:tcPr>
          <w:tcW w:w="1222" w:type="dxa"/>
        </w:tcPr>
        <w:p w14:paraId="15600044" w14:textId="77777777" w:rsidR="00E718B1" w:rsidRDefault="00E718B1" w:rsidP="00A649AB"/>
      </w:tc>
      <w:tc>
        <w:tcPr>
          <w:tcW w:w="1222" w:type="dxa"/>
        </w:tcPr>
        <w:p w14:paraId="1EF6ED3F" w14:textId="77777777" w:rsidR="00E718B1" w:rsidRDefault="00E718B1" w:rsidP="00A649AB"/>
      </w:tc>
      <w:tc>
        <w:tcPr>
          <w:tcW w:w="1223" w:type="dxa"/>
        </w:tcPr>
        <w:p w14:paraId="01F85ABD" w14:textId="77777777" w:rsidR="00E718B1" w:rsidRDefault="00E718B1" w:rsidP="00A649AB"/>
      </w:tc>
      <w:tc>
        <w:tcPr>
          <w:tcW w:w="1223" w:type="dxa"/>
        </w:tcPr>
        <w:p w14:paraId="2FBDB7C3" w14:textId="77777777" w:rsidR="00E718B1" w:rsidRDefault="00E718B1" w:rsidP="00A649AB"/>
      </w:tc>
    </w:tr>
    <w:tr w:rsidR="00E718B1" w14:paraId="7888011F" w14:textId="77777777" w:rsidTr="00A649AB">
      <w:tc>
        <w:tcPr>
          <w:tcW w:w="3666" w:type="dxa"/>
          <w:gridSpan w:val="2"/>
        </w:tcPr>
        <w:p w14:paraId="4C78FCE7" w14:textId="77777777" w:rsidR="00E718B1" w:rsidRDefault="00E718B1" w:rsidP="00A649AB"/>
      </w:tc>
      <w:tc>
        <w:tcPr>
          <w:tcW w:w="4889" w:type="dxa"/>
          <w:gridSpan w:val="4"/>
        </w:tcPr>
        <w:p w14:paraId="588B1391" w14:textId="7218BAE0" w:rsidR="00E718B1" w:rsidRDefault="00E718B1" w:rsidP="000E2DF9">
          <w:r>
            <w:t>Kevyiden kyselyrajapintojen kuvaus, v. 1.0.5</w:t>
          </w:r>
          <w:ins w:id="726" w:author="Rinne Pekka" w:date="2019-05-20T14:42:00Z">
            <w:r>
              <w:t>6</w:t>
            </w:r>
          </w:ins>
          <w:del w:id="727" w:author="Rinne Pekka" w:date="2019-05-20T14:42:00Z">
            <w:r w:rsidDel="00D60A61">
              <w:delText>5</w:delText>
            </w:r>
          </w:del>
        </w:p>
      </w:tc>
      <w:tc>
        <w:tcPr>
          <w:tcW w:w="1223" w:type="dxa"/>
        </w:tcPr>
        <w:p w14:paraId="6A7A7FDC" w14:textId="3C99E904" w:rsidR="00E718B1" w:rsidRDefault="00E718B1" w:rsidP="00A649AB">
          <w:pPr>
            <w:jc w:val="right"/>
          </w:pPr>
          <w:r>
            <w:rPr>
              <w:rStyle w:val="Sivunumero"/>
              <w:rFonts w:cs="Arial"/>
              <w:noProof/>
              <w:szCs w:val="20"/>
            </w:rPr>
            <w:fldChar w:fldCharType="begin"/>
          </w:r>
          <w:r>
            <w:rPr>
              <w:rStyle w:val="Sivunumero"/>
              <w:rFonts w:cs="Arial"/>
              <w:noProof/>
              <w:szCs w:val="20"/>
            </w:rPr>
            <w:instrText xml:space="preserve"> PAGE </w:instrText>
          </w:r>
          <w:r>
            <w:rPr>
              <w:rStyle w:val="Sivunumero"/>
              <w:rFonts w:cs="Arial"/>
              <w:noProof/>
              <w:szCs w:val="20"/>
            </w:rPr>
            <w:fldChar w:fldCharType="separate"/>
          </w:r>
          <w:r w:rsidR="001C1CE2">
            <w:rPr>
              <w:rStyle w:val="Sivunumero"/>
              <w:rFonts w:cs="Arial"/>
              <w:noProof/>
              <w:szCs w:val="20"/>
            </w:rPr>
            <w:t>39</w:t>
          </w:r>
          <w:r>
            <w:rPr>
              <w:rStyle w:val="Sivunumero"/>
              <w:rFonts w:cs="Arial"/>
              <w:noProof/>
              <w:szCs w:val="20"/>
            </w:rPr>
            <w:fldChar w:fldCharType="end"/>
          </w:r>
          <w:r>
            <w:rPr>
              <w:rStyle w:val="Sivunumero"/>
              <w:rFonts w:cs="Arial"/>
              <w:noProof/>
              <w:szCs w:val="20"/>
            </w:rPr>
            <w:t xml:space="preserve"> (</w:t>
          </w:r>
          <w:r>
            <w:rPr>
              <w:rStyle w:val="Sivunumero"/>
              <w:rFonts w:cs="Arial"/>
              <w:noProof/>
              <w:szCs w:val="20"/>
            </w:rPr>
            <w:fldChar w:fldCharType="begin"/>
          </w:r>
          <w:r>
            <w:rPr>
              <w:rStyle w:val="Sivunumero"/>
              <w:rFonts w:cs="Arial"/>
              <w:noProof/>
              <w:szCs w:val="20"/>
            </w:rPr>
            <w:instrText xml:space="preserve"> NUMPAGES </w:instrText>
          </w:r>
          <w:r>
            <w:rPr>
              <w:rStyle w:val="Sivunumero"/>
              <w:rFonts w:cs="Arial"/>
              <w:noProof/>
              <w:szCs w:val="20"/>
            </w:rPr>
            <w:fldChar w:fldCharType="separate"/>
          </w:r>
          <w:r w:rsidR="001C1CE2">
            <w:rPr>
              <w:rStyle w:val="Sivunumero"/>
              <w:rFonts w:cs="Arial"/>
              <w:noProof/>
              <w:szCs w:val="20"/>
            </w:rPr>
            <w:t>39</w:t>
          </w:r>
          <w:r>
            <w:rPr>
              <w:rStyle w:val="Sivunumero"/>
              <w:rFonts w:cs="Arial"/>
              <w:noProof/>
              <w:szCs w:val="20"/>
            </w:rPr>
            <w:fldChar w:fldCharType="end"/>
          </w:r>
          <w:r>
            <w:rPr>
              <w:rStyle w:val="Sivunumero"/>
              <w:rFonts w:cs="Arial"/>
              <w:noProof/>
              <w:szCs w:val="20"/>
            </w:rPr>
            <w:t>)</w:t>
          </w:r>
        </w:p>
      </w:tc>
    </w:tr>
    <w:tr w:rsidR="00E718B1" w14:paraId="57B8314C" w14:textId="77777777" w:rsidTr="00A649AB">
      <w:tc>
        <w:tcPr>
          <w:tcW w:w="3666" w:type="dxa"/>
          <w:gridSpan w:val="2"/>
        </w:tcPr>
        <w:p w14:paraId="149FF92D" w14:textId="77777777" w:rsidR="00E718B1" w:rsidRDefault="00E718B1" w:rsidP="00A649AB"/>
      </w:tc>
      <w:tc>
        <w:tcPr>
          <w:tcW w:w="3666" w:type="dxa"/>
          <w:gridSpan w:val="3"/>
        </w:tcPr>
        <w:p w14:paraId="5826F103" w14:textId="77777777" w:rsidR="00E718B1" w:rsidRDefault="00E718B1" w:rsidP="00974A0A">
          <w:pPr>
            <w:rPr>
              <w:noProof/>
            </w:rPr>
          </w:pPr>
        </w:p>
      </w:tc>
      <w:tc>
        <w:tcPr>
          <w:tcW w:w="1223" w:type="dxa"/>
        </w:tcPr>
        <w:p w14:paraId="68F8ECBC" w14:textId="77777777" w:rsidR="00E718B1" w:rsidRDefault="00E718B1" w:rsidP="00A649AB"/>
      </w:tc>
      <w:tc>
        <w:tcPr>
          <w:tcW w:w="1223" w:type="dxa"/>
        </w:tcPr>
        <w:p w14:paraId="309ED0AC" w14:textId="77777777" w:rsidR="00E718B1" w:rsidRDefault="00E718B1" w:rsidP="00A649AB"/>
      </w:tc>
    </w:tr>
    <w:tr w:rsidR="00E718B1" w14:paraId="2A8DD97E" w14:textId="77777777" w:rsidTr="00A649AB">
      <w:tc>
        <w:tcPr>
          <w:tcW w:w="3666" w:type="dxa"/>
          <w:gridSpan w:val="2"/>
        </w:tcPr>
        <w:p w14:paraId="50481024" w14:textId="77777777" w:rsidR="00E718B1" w:rsidRDefault="00E718B1" w:rsidP="00A649AB"/>
      </w:tc>
      <w:tc>
        <w:tcPr>
          <w:tcW w:w="1222" w:type="dxa"/>
        </w:tcPr>
        <w:p w14:paraId="77A0259E" w14:textId="77777777" w:rsidR="00E718B1" w:rsidRDefault="00E718B1" w:rsidP="00A649AB"/>
      </w:tc>
      <w:tc>
        <w:tcPr>
          <w:tcW w:w="1222" w:type="dxa"/>
        </w:tcPr>
        <w:p w14:paraId="55D017DB" w14:textId="77777777" w:rsidR="00E718B1" w:rsidRDefault="00E718B1" w:rsidP="00A649AB"/>
      </w:tc>
      <w:tc>
        <w:tcPr>
          <w:tcW w:w="1222" w:type="dxa"/>
        </w:tcPr>
        <w:p w14:paraId="2B301755" w14:textId="77777777" w:rsidR="00E718B1" w:rsidRDefault="00E718B1" w:rsidP="00A649AB"/>
      </w:tc>
      <w:tc>
        <w:tcPr>
          <w:tcW w:w="1223" w:type="dxa"/>
        </w:tcPr>
        <w:p w14:paraId="6EFBEB7F" w14:textId="77777777" w:rsidR="00E718B1" w:rsidRDefault="00E718B1" w:rsidP="00A649AB"/>
      </w:tc>
      <w:tc>
        <w:tcPr>
          <w:tcW w:w="1223" w:type="dxa"/>
        </w:tcPr>
        <w:p w14:paraId="51865C40" w14:textId="77777777" w:rsidR="00E718B1" w:rsidRDefault="00E718B1" w:rsidP="00A649AB"/>
      </w:tc>
    </w:tr>
  </w:tbl>
  <w:p w14:paraId="1EDD933D" w14:textId="77777777" w:rsidR="00E718B1" w:rsidRDefault="00E718B1">
    <w:pPr>
      <w:pStyle w:val="Yltunniste"/>
    </w:pPr>
  </w:p>
  <w:p w14:paraId="3566442E" w14:textId="77777777" w:rsidR="00E718B1" w:rsidRDefault="00E718B1">
    <w:pPr>
      <w:pStyle w:val="Yltunniste"/>
    </w:pPr>
  </w:p>
  <w:p w14:paraId="2F527B51" w14:textId="77777777" w:rsidR="00E718B1" w:rsidRDefault="00E718B1">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31843" w14:textId="77777777" w:rsidR="00D036C6" w:rsidRDefault="00D036C6">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C9A2C9E"/>
    <w:lvl w:ilvl="0">
      <w:numFmt w:val="bullet"/>
      <w:lvlText w:val="*"/>
      <w:lvlJc w:val="left"/>
    </w:lvl>
  </w:abstractNum>
  <w:abstractNum w:abstractNumId="1" w15:restartNumberingAfterBreak="0">
    <w:nsid w:val="017D56EE"/>
    <w:multiLevelType w:val="hybridMultilevel"/>
    <w:tmpl w:val="4DA2B812"/>
    <w:lvl w:ilvl="0" w:tplc="040B0001">
      <w:start w:val="1"/>
      <w:numFmt w:val="bullet"/>
      <w:lvlText w:val=""/>
      <w:lvlJc w:val="left"/>
      <w:pPr>
        <w:ind w:left="1996" w:hanging="360"/>
      </w:pPr>
      <w:rPr>
        <w:rFonts w:ascii="Symbol" w:hAnsi="Symbol" w:hint="default"/>
      </w:rPr>
    </w:lvl>
    <w:lvl w:ilvl="1" w:tplc="040B0003" w:tentative="1">
      <w:start w:val="1"/>
      <w:numFmt w:val="bullet"/>
      <w:lvlText w:val="o"/>
      <w:lvlJc w:val="left"/>
      <w:pPr>
        <w:ind w:left="2716" w:hanging="360"/>
      </w:pPr>
      <w:rPr>
        <w:rFonts w:ascii="Courier New" w:hAnsi="Courier New" w:cs="Courier New" w:hint="default"/>
      </w:rPr>
    </w:lvl>
    <w:lvl w:ilvl="2" w:tplc="040B0005" w:tentative="1">
      <w:start w:val="1"/>
      <w:numFmt w:val="bullet"/>
      <w:lvlText w:val=""/>
      <w:lvlJc w:val="left"/>
      <w:pPr>
        <w:ind w:left="3436" w:hanging="360"/>
      </w:pPr>
      <w:rPr>
        <w:rFonts w:ascii="Wingdings" w:hAnsi="Wingdings" w:hint="default"/>
      </w:rPr>
    </w:lvl>
    <w:lvl w:ilvl="3" w:tplc="040B0001" w:tentative="1">
      <w:start w:val="1"/>
      <w:numFmt w:val="bullet"/>
      <w:lvlText w:val=""/>
      <w:lvlJc w:val="left"/>
      <w:pPr>
        <w:ind w:left="4156" w:hanging="360"/>
      </w:pPr>
      <w:rPr>
        <w:rFonts w:ascii="Symbol" w:hAnsi="Symbol" w:hint="default"/>
      </w:rPr>
    </w:lvl>
    <w:lvl w:ilvl="4" w:tplc="040B0003" w:tentative="1">
      <w:start w:val="1"/>
      <w:numFmt w:val="bullet"/>
      <w:lvlText w:val="o"/>
      <w:lvlJc w:val="left"/>
      <w:pPr>
        <w:ind w:left="4876" w:hanging="360"/>
      </w:pPr>
      <w:rPr>
        <w:rFonts w:ascii="Courier New" w:hAnsi="Courier New" w:cs="Courier New" w:hint="default"/>
      </w:rPr>
    </w:lvl>
    <w:lvl w:ilvl="5" w:tplc="040B0005" w:tentative="1">
      <w:start w:val="1"/>
      <w:numFmt w:val="bullet"/>
      <w:lvlText w:val=""/>
      <w:lvlJc w:val="left"/>
      <w:pPr>
        <w:ind w:left="5596" w:hanging="360"/>
      </w:pPr>
      <w:rPr>
        <w:rFonts w:ascii="Wingdings" w:hAnsi="Wingdings" w:hint="default"/>
      </w:rPr>
    </w:lvl>
    <w:lvl w:ilvl="6" w:tplc="040B0001" w:tentative="1">
      <w:start w:val="1"/>
      <w:numFmt w:val="bullet"/>
      <w:lvlText w:val=""/>
      <w:lvlJc w:val="left"/>
      <w:pPr>
        <w:ind w:left="6316" w:hanging="360"/>
      </w:pPr>
      <w:rPr>
        <w:rFonts w:ascii="Symbol" w:hAnsi="Symbol" w:hint="default"/>
      </w:rPr>
    </w:lvl>
    <w:lvl w:ilvl="7" w:tplc="040B0003" w:tentative="1">
      <w:start w:val="1"/>
      <w:numFmt w:val="bullet"/>
      <w:lvlText w:val="o"/>
      <w:lvlJc w:val="left"/>
      <w:pPr>
        <w:ind w:left="7036" w:hanging="360"/>
      </w:pPr>
      <w:rPr>
        <w:rFonts w:ascii="Courier New" w:hAnsi="Courier New" w:cs="Courier New" w:hint="default"/>
      </w:rPr>
    </w:lvl>
    <w:lvl w:ilvl="8" w:tplc="040B0005" w:tentative="1">
      <w:start w:val="1"/>
      <w:numFmt w:val="bullet"/>
      <w:lvlText w:val=""/>
      <w:lvlJc w:val="left"/>
      <w:pPr>
        <w:ind w:left="7756" w:hanging="360"/>
      </w:pPr>
      <w:rPr>
        <w:rFonts w:ascii="Wingdings" w:hAnsi="Wingdings" w:hint="default"/>
      </w:rPr>
    </w:lvl>
  </w:abstractNum>
  <w:abstractNum w:abstractNumId="2" w15:restartNumberingAfterBreak="0">
    <w:nsid w:val="08B075AE"/>
    <w:multiLevelType w:val="multilevel"/>
    <w:tmpl w:val="B8DED1C0"/>
    <w:lvl w:ilvl="0">
      <w:start w:val="1"/>
      <w:numFmt w:val="bullet"/>
      <w:pStyle w:val="Merkittyluettelo"/>
      <w:lvlText w:val=""/>
      <w:lvlJc w:val="left"/>
      <w:pPr>
        <w:tabs>
          <w:tab w:val="num" w:pos="2024"/>
        </w:tabs>
        <w:ind w:left="2024" w:hanging="360"/>
      </w:pPr>
      <w:rPr>
        <w:rFonts w:ascii="Symbol" w:hAnsi="Symbol" w:hint="default"/>
        <w:color w:val="auto"/>
      </w:rPr>
    </w:lvl>
    <w:lvl w:ilvl="1">
      <w:start w:val="1"/>
      <w:numFmt w:val="bullet"/>
      <w:lvlText w:val=""/>
      <w:lvlJc w:val="left"/>
      <w:pPr>
        <w:tabs>
          <w:tab w:val="num" w:pos="2384"/>
        </w:tabs>
        <w:ind w:left="2384" w:hanging="360"/>
      </w:pPr>
      <w:rPr>
        <w:rFonts w:ascii="Wingdings" w:hAnsi="Wingdings" w:hint="default"/>
      </w:rPr>
    </w:lvl>
    <w:lvl w:ilvl="2">
      <w:numFmt w:val="none"/>
      <w:lvlText w:val=""/>
      <w:lvlJc w:val="left"/>
      <w:pPr>
        <w:tabs>
          <w:tab w:val="num" w:pos="2024"/>
        </w:tabs>
      </w:pPr>
    </w:lvl>
    <w:lvl w:ilvl="3">
      <w:start w:val="1"/>
      <w:numFmt w:val="bullet"/>
      <w:lvlText w:val=""/>
      <w:lvlJc w:val="left"/>
      <w:pPr>
        <w:tabs>
          <w:tab w:val="num" w:pos="3104"/>
        </w:tabs>
        <w:ind w:left="3104" w:hanging="360"/>
      </w:pPr>
      <w:rPr>
        <w:rFonts w:ascii="Symbol" w:hAnsi="Symbol" w:hint="default"/>
      </w:rPr>
    </w:lvl>
    <w:lvl w:ilvl="4">
      <w:start w:val="1"/>
      <w:numFmt w:val="bullet"/>
      <w:lvlText w:val=""/>
      <w:lvlJc w:val="left"/>
      <w:pPr>
        <w:tabs>
          <w:tab w:val="num" w:pos="3464"/>
        </w:tabs>
        <w:ind w:left="3464" w:hanging="360"/>
      </w:pPr>
      <w:rPr>
        <w:rFonts w:ascii="Wingdings 2" w:hAnsi="Wingdings 2" w:hint="default"/>
      </w:rPr>
    </w:lvl>
    <w:lvl w:ilvl="5">
      <w:start w:val="1"/>
      <w:numFmt w:val="bullet"/>
      <w:lvlText w:val=""/>
      <w:lvlJc w:val="left"/>
      <w:pPr>
        <w:tabs>
          <w:tab w:val="num" w:pos="3824"/>
        </w:tabs>
        <w:ind w:left="3824" w:hanging="360"/>
      </w:pPr>
      <w:rPr>
        <w:rFonts w:ascii="Wingdings" w:hAnsi="Wingdings" w:hint="default"/>
      </w:rPr>
    </w:lvl>
    <w:lvl w:ilvl="6">
      <w:start w:val="1"/>
      <w:numFmt w:val="bullet"/>
      <w:lvlText w:val=""/>
      <w:lvlJc w:val="left"/>
      <w:pPr>
        <w:tabs>
          <w:tab w:val="num" w:pos="4184"/>
        </w:tabs>
        <w:ind w:left="4184" w:hanging="360"/>
      </w:pPr>
      <w:rPr>
        <w:rFonts w:ascii="Wingdings" w:hAnsi="Wingdings" w:hint="default"/>
      </w:rPr>
    </w:lvl>
    <w:lvl w:ilvl="7">
      <w:start w:val="1"/>
      <w:numFmt w:val="bullet"/>
      <w:lvlText w:val=""/>
      <w:lvlJc w:val="left"/>
      <w:pPr>
        <w:tabs>
          <w:tab w:val="num" w:pos="4544"/>
        </w:tabs>
        <w:ind w:left="4544" w:hanging="360"/>
      </w:pPr>
      <w:rPr>
        <w:rFonts w:ascii="Symbol" w:hAnsi="Symbol" w:hint="default"/>
      </w:rPr>
    </w:lvl>
    <w:lvl w:ilvl="8">
      <w:start w:val="1"/>
      <w:numFmt w:val="bullet"/>
      <w:lvlText w:val=""/>
      <w:lvlJc w:val="left"/>
      <w:pPr>
        <w:tabs>
          <w:tab w:val="num" w:pos="4904"/>
        </w:tabs>
        <w:ind w:left="4904" w:hanging="360"/>
      </w:pPr>
      <w:rPr>
        <w:rFonts w:ascii="Symbol" w:hAnsi="Symbol" w:hint="default"/>
      </w:rPr>
    </w:lvl>
  </w:abstractNum>
  <w:abstractNum w:abstractNumId="3" w15:restartNumberingAfterBreak="0">
    <w:nsid w:val="0A225D92"/>
    <w:multiLevelType w:val="hybridMultilevel"/>
    <w:tmpl w:val="0DFE3B22"/>
    <w:lvl w:ilvl="0" w:tplc="040B0003">
      <w:start w:val="1"/>
      <w:numFmt w:val="bullet"/>
      <w:lvlText w:val="o"/>
      <w:lvlJc w:val="left"/>
      <w:pPr>
        <w:ind w:left="936" w:hanging="360"/>
      </w:pPr>
      <w:rPr>
        <w:rFonts w:ascii="Courier New" w:hAnsi="Courier New" w:cs="Courier New" w:hint="default"/>
      </w:rPr>
    </w:lvl>
    <w:lvl w:ilvl="1" w:tplc="040B0003" w:tentative="1">
      <w:start w:val="1"/>
      <w:numFmt w:val="bullet"/>
      <w:lvlText w:val="o"/>
      <w:lvlJc w:val="left"/>
      <w:pPr>
        <w:ind w:left="1656" w:hanging="360"/>
      </w:pPr>
      <w:rPr>
        <w:rFonts w:ascii="Courier New" w:hAnsi="Courier New" w:cs="Courier New" w:hint="default"/>
      </w:rPr>
    </w:lvl>
    <w:lvl w:ilvl="2" w:tplc="040B0005" w:tentative="1">
      <w:start w:val="1"/>
      <w:numFmt w:val="bullet"/>
      <w:lvlText w:val=""/>
      <w:lvlJc w:val="left"/>
      <w:pPr>
        <w:ind w:left="2376" w:hanging="360"/>
      </w:pPr>
      <w:rPr>
        <w:rFonts w:ascii="Wingdings" w:hAnsi="Wingdings" w:hint="default"/>
      </w:rPr>
    </w:lvl>
    <w:lvl w:ilvl="3" w:tplc="040B0001" w:tentative="1">
      <w:start w:val="1"/>
      <w:numFmt w:val="bullet"/>
      <w:lvlText w:val=""/>
      <w:lvlJc w:val="left"/>
      <w:pPr>
        <w:ind w:left="3096" w:hanging="360"/>
      </w:pPr>
      <w:rPr>
        <w:rFonts w:ascii="Symbol" w:hAnsi="Symbol" w:hint="default"/>
      </w:rPr>
    </w:lvl>
    <w:lvl w:ilvl="4" w:tplc="040B0003" w:tentative="1">
      <w:start w:val="1"/>
      <w:numFmt w:val="bullet"/>
      <w:lvlText w:val="o"/>
      <w:lvlJc w:val="left"/>
      <w:pPr>
        <w:ind w:left="3816" w:hanging="360"/>
      </w:pPr>
      <w:rPr>
        <w:rFonts w:ascii="Courier New" w:hAnsi="Courier New" w:cs="Courier New" w:hint="default"/>
      </w:rPr>
    </w:lvl>
    <w:lvl w:ilvl="5" w:tplc="040B0005" w:tentative="1">
      <w:start w:val="1"/>
      <w:numFmt w:val="bullet"/>
      <w:lvlText w:val=""/>
      <w:lvlJc w:val="left"/>
      <w:pPr>
        <w:ind w:left="4536" w:hanging="360"/>
      </w:pPr>
      <w:rPr>
        <w:rFonts w:ascii="Wingdings" w:hAnsi="Wingdings" w:hint="default"/>
      </w:rPr>
    </w:lvl>
    <w:lvl w:ilvl="6" w:tplc="040B0001" w:tentative="1">
      <w:start w:val="1"/>
      <w:numFmt w:val="bullet"/>
      <w:lvlText w:val=""/>
      <w:lvlJc w:val="left"/>
      <w:pPr>
        <w:ind w:left="5256" w:hanging="360"/>
      </w:pPr>
      <w:rPr>
        <w:rFonts w:ascii="Symbol" w:hAnsi="Symbol" w:hint="default"/>
      </w:rPr>
    </w:lvl>
    <w:lvl w:ilvl="7" w:tplc="040B0003" w:tentative="1">
      <w:start w:val="1"/>
      <w:numFmt w:val="bullet"/>
      <w:lvlText w:val="o"/>
      <w:lvlJc w:val="left"/>
      <w:pPr>
        <w:ind w:left="5976" w:hanging="360"/>
      </w:pPr>
      <w:rPr>
        <w:rFonts w:ascii="Courier New" w:hAnsi="Courier New" w:cs="Courier New" w:hint="default"/>
      </w:rPr>
    </w:lvl>
    <w:lvl w:ilvl="8" w:tplc="040B0005" w:tentative="1">
      <w:start w:val="1"/>
      <w:numFmt w:val="bullet"/>
      <w:lvlText w:val=""/>
      <w:lvlJc w:val="left"/>
      <w:pPr>
        <w:ind w:left="6696" w:hanging="360"/>
      </w:pPr>
      <w:rPr>
        <w:rFonts w:ascii="Wingdings" w:hAnsi="Wingdings" w:hint="default"/>
      </w:rPr>
    </w:lvl>
  </w:abstractNum>
  <w:abstractNum w:abstractNumId="4" w15:restartNumberingAfterBreak="0">
    <w:nsid w:val="0B6B4C21"/>
    <w:multiLevelType w:val="hybridMultilevel"/>
    <w:tmpl w:val="2FD444D4"/>
    <w:lvl w:ilvl="0" w:tplc="040B0001">
      <w:start w:val="1"/>
      <w:numFmt w:val="bullet"/>
      <w:lvlText w:val=""/>
      <w:lvlJc w:val="left"/>
      <w:pPr>
        <w:ind w:left="1440" w:hanging="360"/>
      </w:pPr>
      <w:rPr>
        <w:rFonts w:ascii="Symbol" w:hAnsi="Symbol" w:hint="default"/>
      </w:rPr>
    </w:lvl>
    <w:lvl w:ilvl="1" w:tplc="FE5EF6BA">
      <w:start w:val="1"/>
      <w:numFmt w:val="bullet"/>
      <w:pStyle w:val="Luettelokappale"/>
      <w:lvlText w:val="o"/>
      <w:lvlJc w:val="left"/>
      <w:pPr>
        <w:ind w:left="2160" w:hanging="360"/>
      </w:pPr>
      <w:rPr>
        <w:rFonts w:ascii="Courier New" w:hAnsi="Courier New" w:cs="Courier New" w:hint="default"/>
      </w:rPr>
    </w:lvl>
    <w:lvl w:ilvl="2" w:tplc="040B0005">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5" w15:restartNumberingAfterBreak="0">
    <w:nsid w:val="0FA435FE"/>
    <w:multiLevelType w:val="hybridMultilevel"/>
    <w:tmpl w:val="B504EC90"/>
    <w:lvl w:ilvl="0" w:tplc="040B0001">
      <w:start w:val="1"/>
      <w:numFmt w:val="bullet"/>
      <w:lvlText w:val=""/>
      <w:lvlJc w:val="left"/>
      <w:pPr>
        <w:ind w:left="1440" w:hanging="360"/>
      </w:pPr>
      <w:rPr>
        <w:rFonts w:ascii="Symbol" w:hAnsi="Symbol" w:hint="default"/>
      </w:rPr>
    </w:lvl>
    <w:lvl w:ilvl="1" w:tplc="040B0003">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6" w15:restartNumberingAfterBreak="0">
    <w:nsid w:val="14F773E9"/>
    <w:multiLevelType w:val="hybridMultilevel"/>
    <w:tmpl w:val="24542394"/>
    <w:lvl w:ilvl="0" w:tplc="040B0001">
      <w:start w:val="1"/>
      <w:numFmt w:val="bullet"/>
      <w:lvlText w:val=""/>
      <w:lvlJc w:val="left"/>
      <w:pPr>
        <w:ind w:left="1440" w:hanging="360"/>
      </w:pPr>
      <w:rPr>
        <w:rFonts w:ascii="Symbol" w:hAnsi="Symbol" w:hint="default"/>
      </w:rPr>
    </w:lvl>
    <w:lvl w:ilvl="1" w:tplc="040B0003">
      <w:start w:val="1"/>
      <w:numFmt w:val="bullet"/>
      <w:lvlText w:val="o"/>
      <w:lvlJc w:val="left"/>
      <w:pPr>
        <w:ind w:left="2160" w:hanging="360"/>
      </w:pPr>
      <w:rPr>
        <w:rFonts w:ascii="Courier New" w:hAnsi="Courier New" w:cs="Courier New" w:hint="default"/>
      </w:rPr>
    </w:lvl>
    <w:lvl w:ilvl="2" w:tplc="040B0005">
      <w:start w:val="1"/>
      <w:numFmt w:val="bullet"/>
      <w:lvlText w:val=""/>
      <w:lvlJc w:val="left"/>
      <w:pPr>
        <w:ind w:left="2880" w:hanging="360"/>
      </w:pPr>
      <w:rPr>
        <w:rFonts w:ascii="Wingdings" w:hAnsi="Wingdings" w:hint="default"/>
      </w:rPr>
    </w:lvl>
    <w:lvl w:ilvl="3" w:tplc="040B000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7" w15:restartNumberingAfterBreak="0">
    <w:nsid w:val="15E23CBA"/>
    <w:multiLevelType w:val="hybridMultilevel"/>
    <w:tmpl w:val="E2649C0A"/>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8" w15:restartNumberingAfterBreak="0">
    <w:nsid w:val="1A893CBE"/>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705A5E"/>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882051"/>
    <w:multiLevelType w:val="hybridMultilevel"/>
    <w:tmpl w:val="C902C772"/>
    <w:lvl w:ilvl="0" w:tplc="040B0001">
      <w:start w:val="1"/>
      <w:numFmt w:val="bullet"/>
      <w:lvlText w:val=""/>
      <w:lvlJc w:val="left"/>
      <w:pPr>
        <w:ind w:left="1440" w:hanging="360"/>
      </w:pPr>
      <w:rPr>
        <w:rFonts w:ascii="Symbol" w:hAnsi="Symbol" w:hint="default"/>
      </w:rPr>
    </w:lvl>
    <w:lvl w:ilvl="1" w:tplc="040B0003">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1" w15:restartNumberingAfterBreak="0">
    <w:nsid w:val="24DF44D3"/>
    <w:multiLevelType w:val="hybridMultilevel"/>
    <w:tmpl w:val="99D0631A"/>
    <w:lvl w:ilvl="0" w:tplc="B73E365A">
      <w:numFmt w:val="bullet"/>
      <w:lvlText w:val="-"/>
      <w:lvlJc w:val="left"/>
      <w:pPr>
        <w:ind w:left="720" w:hanging="360"/>
      </w:pPr>
      <w:rPr>
        <w:rFonts w:ascii="Calibri" w:eastAsiaTheme="minorEastAsia" w:hAnsi="Calibri"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51F54C9"/>
    <w:multiLevelType w:val="hybridMultilevel"/>
    <w:tmpl w:val="EB666BD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3" w15:restartNumberingAfterBreak="0">
    <w:nsid w:val="26750332"/>
    <w:multiLevelType w:val="hybridMultilevel"/>
    <w:tmpl w:val="9D3EFE9A"/>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4" w15:restartNumberingAfterBreak="0">
    <w:nsid w:val="275353F3"/>
    <w:multiLevelType w:val="hybridMultilevel"/>
    <w:tmpl w:val="A59AAB5A"/>
    <w:lvl w:ilvl="0" w:tplc="040B0001">
      <w:start w:val="1"/>
      <w:numFmt w:val="bullet"/>
      <w:lvlText w:val=""/>
      <w:lvlJc w:val="left"/>
      <w:pPr>
        <w:ind w:left="1664" w:hanging="360"/>
      </w:pPr>
      <w:rPr>
        <w:rFonts w:ascii="Symbol" w:hAnsi="Symbol"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15" w15:restartNumberingAfterBreak="0">
    <w:nsid w:val="2F5F15B5"/>
    <w:multiLevelType w:val="multilevel"/>
    <w:tmpl w:val="7C74EC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2F1C8C"/>
    <w:multiLevelType w:val="hybridMultilevel"/>
    <w:tmpl w:val="496C0BC6"/>
    <w:lvl w:ilvl="0" w:tplc="040B0017">
      <w:start w:val="1"/>
      <w:numFmt w:val="lowerLetter"/>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7" w15:restartNumberingAfterBreak="0">
    <w:nsid w:val="3CF82AAD"/>
    <w:multiLevelType w:val="hybridMultilevel"/>
    <w:tmpl w:val="C0AC2F80"/>
    <w:lvl w:ilvl="0" w:tplc="040B0001">
      <w:start w:val="1"/>
      <w:numFmt w:val="bullet"/>
      <w:lvlText w:val=""/>
      <w:lvlJc w:val="left"/>
      <w:pPr>
        <w:ind w:left="2030" w:hanging="360"/>
      </w:pPr>
      <w:rPr>
        <w:rFonts w:ascii="Symbol" w:hAnsi="Symbol" w:hint="default"/>
      </w:rPr>
    </w:lvl>
    <w:lvl w:ilvl="1" w:tplc="040B0003">
      <w:start w:val="1"/>
      <w:numFmt w:val="bullet"/>
      <w:lvlText w:val="o"/>
      <w:lvlJc w:val="left"/>
      <w:pPr>
        <w:ind w:left="2750" w:hanging="360"/>
      </w:pPr>
      <w:rPr>
        <w:rFonts w:ascii="Courier New" w:hAnsi="Courier New" w:cs="Courier New" w:hint="default"/>
      </w:rPr>
    </w:lvl>
    <w:lvl w:ilvl="2" w:tplc="040B0005">
      <w:start w:val="1"/>
      <w:numFmt w:val="bullet"/>
      <w:lvlText w:val=""/>
      <w:lvlJc w:val="left"/>
      <w:pPr>
        <w:ind w:left="3470" w:hanging="360"/>
      </w:pPr>
      <w:rPr>
        <w:rFonts w:ascii="Wingdings" w:hAnsi="Wingdings" w:hint="default"/>
      </w:rPr>
    </w:lvl>
    <w:lvl w:ilvl="3" w:tplc="040B0001" w:tentative="1">
      <w:start w:val="1"/>
      <w:numFmt w:val="bullet"/>
      <w:lvlText w:val=""/>
      <w:lvlJc w:val="left"/>
      <w:pPr>
        <w:ind w:left="4190" w:hanging="360"/>
      </w:pPr>
      <w:rPr>
        <w:rFonts w:ascii="Symbol" w:hAnsi="Symbol" w:hint="default"/>
      </w:rPr>
    </w:lvl>
    <w:lvl w:ilvl="4" w:tplc="040B0003" w:tentative="1">
      <w:start w:val="1"/>
      <w:numFmt w:val="bullet"/>
      <w:lvlText w:val="o"/>
      <w:lvlJc w:val="left"/>
      <w:pPr>
        <w:ind w:left="4910" w:hanging="360"/>
      </w:pPr>
      <w:rPr>
        <w:rFonts w:ascii="Courier New" w:hAnsi="Courier New" w:cs="Courier New" w:hint="default"/>
      </w:rPr>
    </w:lvl>
    <w:lvl w:ilvl="5" w:tplc="040B0005" w:tentative="1">
      <w:start w:val="1"/>
      <w:numFmt w:val="bullet"/>
      <w:lvlText w:val=""/>
      <w:lvlJc w:val="left"/>
      <w:pPr>
        <w:ind w:left="5630" w:hanging="360"/>
      </w:pPr>
      <w:rPr>
        <w:rFonts w:ascii="Wingdings" w:hAnsi="Wingdings" w:hint="default"/>
      </w:rPr>
    </w:lvl>
    <w:lvl w:ilvl="6" w:tplc="040B0001" w:tentative="1">
      <w:start w:val="1"/>
      <w:numFmt w:val="bullet"/>
      <w:lvlText w:val=""/>
      <w:lvlJc w:val="left"/>
      <w:pPr>
        <w:ind w:left="6350" w:hanging="360"/>
      </w:pPr>
      <w:rPr>
        <w:rFonts w:ascii="Symbol" w:hAnsi="Symbol" w:hint="default"/>
      </w:rPr>
    </w:lvl>
    <w:lvl w:ilvl="7" w:tplc="040B0003" w:tentative="1">
      <w:start w:val="1"/>
      <w:numFmt w:val="bullet"/>
      <w:lvlText w:val="o"/>
      <w:lvlJc w:val="left"/>
      <w:pPr>
        <w:ind w:left="7070" w:hanging="360"/>
      </w:pPr>
      <w:rPr>
        <w:rFonts w:ascii="Courier New" w:hAnsi="Courier New" w:cs="Courier New" w:hint="default"/>
      </w:rPr>
    </w:lvl>
    <w:lvl w:ilvl="8" w:tplc="040B0005" w:tentative="1">
      <w:start w:val="1"/>
      <w:numFmt w:val="bullet"/>
      <w:lvlText w:val=""/>
      <w:lvlJc w:val="left"/>
      <w:pPr>
        <w:ind w:left="7790" w:hanging="360"/>
      </w:pPr>
      <w:rPr>
        <w:rFonts w:ascii="Wingdings" w:hAnsi="Wingdings" w:hint="default"/>
      </w:rPr>
    </w:lvl>
  </w:abstractNum>
  <w:abstractNum w:abstractNumId="18" w15:restartNumberingAfterBreak="0">
    <w:nsid w:val="41BF0F92"/>
    <w:multiLevelType w:val="multilevel"/>
    <w:tmpl w:val="794CE0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6006DD"/>
    <w:multiLevelType w:val="hybridMultilevel"/>
    <w:tmpl w:val="07E8B194"/>
    <w:lvl w:ilvl="0" w:tplc="B234F4C6">
      <w:numFmt w:val="bullet"/>
      <w:lvlText w:val="-"/>
      <w:lvlJc w:val="left"/>
      <w:pPr>
        <w:ind w:left="360" w:hanging="360"/>
      </w:pPr>
      <w:rPr>
        <w:rFonts w:ascii="Calibri" w:eastAsiaTheme="minorEastAsia" w:hAnsi="Calibri" w:cs="Calibri"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0" w15:restartNumberingAfterBreak="0">
    <w:nsid w:val="45B149B6"/>
    <w:multiLevelType w:val="multilevel"/>
    <w:tmpl w:val="428EC4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F3019C"/>
    <w:multiLevelType w:val="multilevel"/>
    <w:tmpl w:val="B25AAEDA"/>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22" w15:restartNumberingAfterBreak="0">
    <w:nsid w:val="4C5776E3"/>
    <w:multiLevelType w:val="hybridMultilevel"/>
    <w:tmpl w:val="8BC8EBEA"/>
    <w:lvl w:ilvl="0" w:tplc="040B0003">
      <w:start w:val="1"/>
      <w:numFmt w:val="bullet"/>
      <w:lvlText w:val="o"/>
      <w:lvlJc w:val="left"/>
      <w:pPr>
        <w:ind w:left="936" w:hanging="360"/>
      </w:pPr>
      <w:rPr>
        <w:rFonts w:ascii="Courier New" w:hAnsi="Courier New" w:cs="Courier New" w:hint="default"/>
      </w:rPr>
    </w:lvl>
    <w:lvl w:ilvl="1" w:tplc="040B0003" w:tentative="1">
      <w:start w:val="1"/>
      <w:numFmt w:val="bullet"/>
      <w:lvlText w:val="o"/>
      <w:lvlJc w:val="left"/>
      <w:pPr>
        <w:ind w:left="1656" w:hanging="360"/>
      </w:pPr>
      <w:rPr>
        <w:rFonts w:ascii="Courier New" w:hAnsi="Courier New" w:cs="Courier New" w:hint="default"/>
      </w:rPr>
    </w:lvl>
    <w:lvl w:ilvl="2" w:tplc="040B0005" w:tentative="1">
      <w:start w:val="1"/>
      <w:numFmt w:val="bullet"/>
      <w:lvlText w:val=""/>
      <w:lvlJc w:val="left"/>
      <w:pPr>
        <w:ind w:left="2376" w:hanging="360"/>
      </w:pPr>
      <w:rPr>
        <w:rFonts w:ascii="Wingdings" w:hAnsi="Wingdings" w:hint="default"/>
      </w:rPr>
    </w:lvl>
    <w:lvl w:ilvl="3" w:tplc="040B0001" w:tentative="1">
      <w:start w:val="1"/>
      <w:numFmt w:val="bullet"/>
      <w:lvlText w:val=""/>
      <w:lvlJc w:val="left"/>
      <w:pPr>
        <w:ind w:left="3096" w:hanging="360"/>
      </w:pPr>
      <w:rPr>
        <w:rFonts w:ascii="Symbol" w:hAnsi="Symbol" w:hint="default"/>
      </w:rPr>
    </w:lvl>
    <w:lvl w:ilvl="4" w:tplc="040B0003" w:tentative="1">
      <w:start w:val="1"/>
      <w:numFmt w:val="bullet"/>
      <w:lvlText w:val="o"/>
      <w:lvlJc w:val="left"/>
      <w:pPr>
        <w:ind w:left="3816" w:hanging="360"/>
      </w:pPr>
      <w:rPr>
        <w:rFonts w:ascii="Courier New" w:hAnsi="Courier New" w:cs="Courier New" w:hint="default"/>
      </w:rPr>
    </w:lvl>
    <w:lvl w:ilvl="5" w:tplc="040B0005" w:tentative="1">
      <w:start w:val="1"/>
      <w:numFmt w:val="bullet"/>
      <w:lvlText w:val=""/>
      <w:lvlJc w:val="left"/>
      <w:pPr>
        <w:ind w:left="4536" w:hanging="360"/>
      </w:pPr>
      <w:rPr>
        <w:rFonts w:ascii="Wingdings" w:hAnsi="Wingdings" w:hint="default"/>
      </w:rPr>
    </w:lvl>
    <w:lvl w:ilvl="6" w:tplc="040B0001" w:tentative="1">
      <w:start w:val="1"/>
      <w:numFmt w:val="bullet"/>
      <w:lvlText w:val=""/>
      <w:lvlJc w:val="left"/>
      <w:pPr>
        <w:ind w:left="5256" w:hanging="360"/>
      </w:pPr>
      <w:rPr>
        <w:rFonts w:ascii="Symbol" w:hAnsi="Symbol" w:hint="default"/>
      </w:rPr>
    </w:lvl>
    <w:lvl w:ilvl="7" w:tplc="040B0003" w:tentative="1">
      <w:start w:val="1"/>
      <w:numFmt w:val="bullet"/>
      <w:lvlText w:val="o"/>
      <w:lvlJc w:val="left"/>
      <w:pPr>
        <w:ind w:left="5976" w:hanging="360"/>
      </w:pPr>
      <w:rPr>
        <w:rFonts w:ascii="Courier New" w:hAnsi="Courier New" w:cs="Courier New" w:hint="default"/>
      </w:rPr>
    </w:lvl>
    <w:lvl w:ilvl="8" w:tplc="040B0005" w:tentative="1">
      <w:start w:val="1"/>
      <w:numFmt w:val="bullet"/>
      <w:lvlText w:val=""/>
      <w:lvlJc w:val="left"/>
      <w:pPr>
        <w:ind w:left="6696" w:hanging="360"/>
      </w:pPr>
      <w:rPr>
        <w:rFonts w:ascii="Wingdings" w:hAnsi="Wingdings" w:hint="default"/>
      </w:rPr>
    </w:lvl>
  </w:abstractNum>
  <w:abstractNum w:abstractNumId="23" w15:restartNumberingAfterBreak="0">
    <w:nsid w:val="4FF7700A"/>
    <w:multiLevelType w:val="hybridMultilevel"/>
    <w:tmpl w:val="78607294"/>
    <w:lvl w:ilvl="0" w:tplc="9762254E">
      <w:start w:val="2"/>
      <w:numFmt w:val="bullet"/>
      <w:lvlText w:val="-"/>
      <w:lvlJc w:val="left"/>
      <w:pPr>
        <w:ind w:left="1440" w:hanging="360"/>
      </w:pPr>
      <w:rPr>
        <w:rFonts w:ascii="Arial" w:eastAsia="Times New Roman" w:hAnsi="Arial" w:cs="Aria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4" w15:restartNumberingAfterBreak="0">
    <w:nsid w:val="532E5B1A"/>
    <w:multiLevelType w:val="hybridMultilevel"/>
    <w:tmpl w:val="BAEEB9A4"/>
    <w:lvl w:ilvl="0" w:tplc="E8F6BDE0">
      <w:start w:val="1"/>
      <w:numFmt w:val="bullet"/>
      <w:lvlText w:val="-"/>
      <w:lvlJc w:val="left"/>
      <w:pPr>
        <w:ind w:left="720" w:hanging="360"/>
      </w:pPr>
      <w:rPr>
        <w:rFonts w:ascii="Arial" w:eastAsiaTheme="minorEastAsia"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54BC6FA7"/>
    <w:multiLevelType w:val="hybridMultilevel"/>
    <w:tmpl w:val="589258F8"/>
    <w:lvl w:ilvl="0" w:tplc="040B0001">
      <w:start w:val="1"/>
      <w:numFmt w:val="bullet"/>
      <w:lvlText w:val=""/>
      <w:lvlJc w:val="left"/>
      <w:pPr>
        <w:ind w:left="1429" w:hanging="360"/>
      </w:pPr>
      <w:rPr>
        <w:rFonts w:ascii="Symbol" w:hAnsi="Symbol" w:hint="default"/>
      </w:rPr>
    </w:lvl>
    <w:lvl w:ilvl="1" w:tplc="040B0003" w:tentative="1">
      <w:start w:val="1"/>
      <w:numFmt w:val="bullet"/>
      <w:lvlText w:val="o"/>
      <w:lvlJc w:val="left"/>
      <w:pPr>
        <w:ind w:left="2149" w:hanging="360"/>
      </w:pPr>
      <w:rPr>
        <w:rFonts w:ascii="Courier New" w:hAnsi="Courier New" w:cs="Courier New" w:hint="default"/>
      </w:rPr>
    </w:lvl>
    <w:lvl w:ilvl="2" w:tplc="040B0005" w:tentative="1">
      <w:start w:val="1"/>
      <w:numFmt w:val="bullet"/>
      <w:lvlText w:val=""/>
      <w:lvlJc w:val="left"/>
      <w:pPr>
        <w:ind w:left="2869" w:hanging="360"/>
      </w:pPr>
      <w:rPr>
        <w:rFonts w:ascii="Wingdings" w:hAnsi="Wingdings" w:hint="default"/>
      </w:rPr>
    </w:lvl>
    <w:lvl w:ilvl="3" w:tplc="040B0001" w:tentative="1">
      <w:start w:val="1"/>
      <w:numFmt w:val="bullet"/>
      <w:lvlText w:val=""/>
      <w:lvlJc w:val="left"/>
      <w:pPr>
        <w:ind w:left="3589" w:hanging="360"/>
      </w:pPr>
      <w:rPr>
        <w:rFonts w:ascii="Symbol" w:hAnsi="Symbol" w:hint="default"/>
      </w:rPr>
    </w:lvl>
    <w:lvl w:ilvl="4" w:tplc="040B0003" w:tentative="1">
      <w:start w:val="1"/>
      <w:numFmt w:val="bullet"/>
      <w:lvlText w:val="o"/>
      <w:lvlJc w:val="left"/>
      <w:pPr>
        <w:ind w:left="4309" w:hanging="360"/>
      </w:pPr>
      <w:rPr>
        <w:rFonts w:ascii="Courier New" w:hAnsi="Courier New" w:cs="Courier New" w:hint="default"/>
      </w:rPr>
    </w:lvl>
    <w:lvl w:ilvl="5" w:tplc="040B0005" w:tentative="1">
      <w:start w:val="1"/>
      <w:numFmt w:val="bullet"/>
      <w:lvlText w:val=""/>
      <w:lvlJc w:val="left"/>
      <w:pPr>
        <w:ind w:left="5029" w:hanging="360"/>
      </w:pPr>
      <w:rPr>
        <w:rFonts w:ascii="Wingdings" w:hAnsi="Wingdings" w:hint="default"/>
      </w:rPr>
    </w:lvl>
    <w:lvl w:ilvl="6" w:tplc="040B0001" w:tentative="1">
      <w:start w:val="1"/>
      <w:numFmt w:val="bullet"/>
      <w:lvlText w:val=""/>
      <w:lvlJc w:val="left"/>
      <w:pPr>
        <w:ind w:left="5749" w:hanging="360"/>
      </w:pPr>
      <w:rPr>
        <w:rFonts w:ascii="Symbol" w:hAnsi="Symbol" w:hint="default"/>
      </w:rPr>
    </w:lvl>
    <w:lvl w:ilvl="7" w:tplc="040B0003" w:tentative="1">
      <w:start w:val="1"/>
      <w:numFmt w:val="bullet"/>
      <w:lvlText w:val="o"/>
      <w:lvlJc w:val="left"/>
      <w:pPr>
        <w:ind w:left="6469" w:hanging="360"/>
      </w:pPr>
      <w:rPr>
        <w:rFonts w:ascii="Courier New" w:hAnsi="Courier New" w:cs="Courier New" w:hint="default"/>
      </w:rPr>
    </w:lvl>
    <w:lvl w:ilvl="8" w:tplc="040B0005" w:tentative="1">
      <w:start w:val="1"/>
      <w:numFmt w:val="bullet"/>
      <w:lvlText w:val=""/>
      <w:lvlJc w:val="left"/>
      <w:pPr>
        <w:ind w:left="7189" w:hanging="360"/>
      </w:pPr>
      <w:rPr>
        <w:rFonts w:ascii="Wingdings" w:hAnsi="Wingdings" w:hint="default"/>
      </w:rPr>
    </w:lvl>
  </w:abstractNum>
  <w:abstractNum w:abstractNumId="26" w15:restartNumberingAfterBreak="0">
    <w:nsid w:val="55CE1241"/>
    <w:multiLevelType w:val="hybridMultilevel"/>
    <w:tmpl w:val="0B94818C"/>
    <w:lvl w:ilvl="0" w:tplc="040B0001">
      <w:start w:val="1"/>
      <w:numFmt w:val="bullet"/>
      <w:lvlText w:val=""/>
      <w:lvlJc w:val="left"/>
      <w:pPr>
        <w:ind w:left="3195" w:hanging="360"/>
      </w:pPr>
      <w:rPr>
        <w:rFonts w:ascii="Symbol" w:hAnsi="Symbol" w:hint="default"/>
      </w:rPr>
    </w:lvl>
    <w:lvl w:ilvl="1" w:tplc="040B0003" w:tentative="1">
      <w:start w:val="1"/>
      <w:numFmt w:val="bullet"/>
      <w:lvlText w:val="o"/>
      <w:lvlJc w:val="left"/>
      <w:pPr>
        <w:ind w:left="3915" w:hanging="360"/>
      </w:pPr>
      <w:rPr>
        <w:rFonts w:ascii="Courier New" w:hAnsi="Courier New" w:cs="Courier New" w:hint="default"/>
      </w:rPr>
    </w:lvl>
    <w:lvl w:ilvl="2" w:tplc="040B0005" w:tentative="1">
      <w:start w:val="1"/>
      <w:numFmt w:val="bullet"/>
      <w:lvlText w:val=""/>
      <w:lvlJc w:val="left"/>
      <w:pPr>
        <w:ind w:left="4635" w:hanging="360"/>
      </w:pPr>
      <w:rPr>
        <w:rFonts w:ascii="Wingdings" w:hAnsi="Wingdings" w:hint="default"/>
      </w:rPr>
    </w:lvl>
    <w:lvl w:ilvl="3" w:tplc="040B0001" w:tentative="1">
      <w:start w:val="1"/>
      <w:numFmt w:val="bullet"/>
      <w:lvlText w:val=""/>
      <w:lvlJc w:val="left"/>
      <w:pPr>
        <w:ind w:left="5355" w:hanging="360"/>
      </w:pPr>
      <w:rPr>
        <w:rFonts w:ascii="Symbol" w:hAnsi="Symbol" w:hint="default"/>
      </w:rPr>
    </w:lvl>
    <w:lvl w:ilvl="4" w:tplc="040B0003" w:tentative="1">
      <w:start w:val="1"/>
      <w:numFmt w:val="bullet"/>
      <w:lvlText w:val="o"/>
      <w:lvlJc w:val="left"/>
      <w:pPr>
        <w:ind w:left="6075" w:hanging="360"/>
      </w:pPr>
      <w:rPr>
        <w:rFonts w:ascii="Courier New" w:hAnsi="Courier New" w:cs="Courier New" w:hint="default"/>
      </w:rPr>
    </w:lvl>
    <w:lvl w:ilvl="5" w:tplc="040B0005" w:tentative="1">
      <w:start w:val="1"/>
      <w:numFmt w:val="bullet"/>
      <w:lvlText w:val=""/>
      <w:lvlJc w:val="left"/>
      <w:pPr>
        <w:ind w:left="6795" w:hanging="360"/>
      </w:pPr>
      <w:rPr>
        <w:rFonts w:ascii="Wingdings" w:hAnsi="Wingdings" w:hint="default"/>
      </w:rPr>
    </w:lvl>
    <w:lvl w:ilvl="6" w:tplc="040B0001" w:tentative="1">
      <w:start w:val="1"/>
      <w:numFmt w:val="bullet"/>
      <w:lvlText w:val=""/>
      <w:lvlJc w:val="left"/>
      <w:pPr>
        <w:ind w:left="7515" w:hanging="360"/>
      </w:pPr>
      <w:rPr>
        <w:rFonts w:ascii="Symbol" w:hAnsi="Symbol" w:hint="default"/>
      </w:rPr>
    </w:lvl>
    <w:lvl w:ilvl="7" w:tplc="040B0003" w:tentative="1">
      <w:start w:val="1"/>
      <w:numFmt w:val="bullet"/>
      <w:lvlText w:val="o"/>
      <w:lvlJc w:val="left"/>
      <w:pPr>
        <w:ind w:left="8235" w:hanging="360"/>
      </w:pPr>
      <w:rPr>
        <w:rFonts w:ascii="Courier New" w:hAnsi="Courier New" w:cs="Courier New" w:hint="default"/>
      </w:rPr>
    </w:lvl>
    <w:lvl w:ilvl="8" w:tplc="040B0005" w:tentative="1">
      <w:start w:val="1"/>
      <w:numFmt w:val="bullet"/>
      <w:lvlText w:val=""/>
      <w:lvlJc w:val="left"/>
      <w:pPr>
        <w:ind w:left="8955" w:hanging="360"/>
      </w:pPr>
      <w:rPr>
        <w:rFonts w:ascii="Wingdings" w:hAnsi="Wingdings" w:hint="default"/>
      </w:rPr>
    </w:lvl>
  </w:abstractNum>
  <w:abstractNum w:abstractNumId="27" w15:restartNumberingAfterBreak="0">
    <w:nsid w:val="5E326519"/>
    <w:multiLevelType w:val="hybridMultilevel"/>
    <w:tmpl w:val="7786F0A6"/>
    <w:lvl w:ilvl="0" w:tplc="040B0001">
      <w:start w:val="1"/>
      <w:numFmt w:val="bullet"/>
      <w:lvlText w:val=""/>
      <w:lvlJc w:val="left"/>
      <w:pPr>
        <w:ind w:left="1664" w:hanging="360"/>
      </w:pPr>
      <w:rPr>
        <w:rFonts w:ascii="Symbol" w:hAnsi="Symbol"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8" w15:restartNumberingAfterBreak="0">
    <w:nsid w:val="5F5E56AB"/>
    <w:multiLevelType w:val="hybridMultilevel"/>
    <w:tmpl w:val="60841D7C"/>
    <w:lvl w:ilvl="0" w:tplc="040B0001">
      <w:start w:val="1"/>
      <w:numFmt w:val="bullet"/>
      <w:lvlText w:val=""/>
      <w:lvlJc w:val="left"/>
      <w:pPr>
        <w:ind w:left="1996" w:hanging="360"/>
      </w:pPr>
      <w:rPr>
        <w:rFonts w:ascii="Symbol" w:hAnsi="Symbol" w:hint="default"/>
      </w:rPr>
    </w:lvl>
    <w:lvl w:ilvl="1" w:tplc="040B0003" w:tentative="1">
      <w:start w:val="1"/>
      <w:numFmt w:val="bullet"/>
      <w:lvlText w:val="o"/>
      <w:lvlJc w:val="left"/>
      <w:pPr>
        <w:ind w:left="2716" w:hanging="360"/>
      </w:pPr>
      <w:rPr>
        <w:rFonts w:ascii="Courier New" w:hAnsi="Courier New" w:cs="Courier New" w:hint="default"/>
      </w:rPr>
    </w:lvl>
    <w:lvl w:ilvl="2" w:tplc="040B0005" w:tentative="1">
      <w:start w:val="1"/>
      <w:numFmt w:val="bullet"/>
      <w:lvlText w:val=""/>
      <w:lvlJc w:val="left"/>
      <w:pPr>
        <w:ind w:left="3436" w:hanging="360"/>
      </w:pPr>
      <w:rPr>
        <w:rFonts w:ascii="Wingdings" w:hAnsi="Wingdings" w:hint="default"/>
      </w:rPr>
    </w:lvl>
    <w:lvl w:ilvl="3" w:tplc="040B0001" w:tentative="1">
      <w:start w:val="1"/>
      <w:numFmt w:val="bullet"/>
      <w:lvlText w:val=""/>
      <w:lvlJc w:val="left"/>
      <w:pPr>
        <w:ind w:left="4156" w:hanging="360"/>
      </w:pPr>
      <w:rPr>
        <w:rFonts w:ascii="Symbol" w:hAnsi="Symbol" w:hint="default"/>
      </w:rPr>
    </w:lvl>
    <w:lvl w:ilvl="4" w:tplc="040B0003" w:tentative="1">
      <w:start w:val="1"/>
      <w:numFmt w:val="bullet"/>
      <w:lvlText w:val="o"/>
      <w:lvlJc w:val="left"/>
      <w:pPr>
        <w:ind w:left="4876" w:hanging="360"/>
      </w:pPr>
      <w:rPr>
        <w:rFonts w:ascii="Courier New" w:hAnsi="Courier New" w:cs="Courier New" w:hint="default"/>
      </w:rPr>
    </w:lvl>
    <w:lvl w:ilvl="5" w:tplc="040B0005" w:tentative="1">
      <w:start w:val="1"/>
      <w:numFmt w:val="bullet"/>
      <w:lvlText w:val=""/>
      <w:lvlJc w:val="left"/>
      <w:pPr>
        <w:ind w:left="5596" w:hanging="360"/>
      </w:pPr>
      <w:rPr>
        <w:rFonts w:ascii="Wingdings" w:hAnsi="Wingdings" w:hint="default"/>
      </w:rPr>
    </w:lvl>
    <w:lvl w:ilvl="6" w:tplc="040B0001" w:tentative="1">
      <w:start w:val="1"/>
      <w:numFmt w:val="bullet"/>
      <w:lvlText w:val=""/>
      <w:lvlJc w:val="left"/>
      <w:pPr>
        <w:ind w:left="6316" w:hanging="360"/>
      </w:pPr>
      <w:rPr>
        <w:rFonts w:ascii="Symbol" w:hAnsi="Symbol" w:hint="default"/>
      </w:rPr>
    </w:lvl>
    <w:lvl w:ilvl="7" w:tplc="040B0003" w:tentative="1">
      <w:start w:val="1"/>
      <w:numFmt w:val="bullet"/>
      <w:lvlText w:val="o"/>
      <w:lvlJc w:val="left"/>
      <w:pPr>
        <w:ind w:left="7036" w:hanging="360"/>
      </w:pPr>
      <w:rPr>
        <w:rFonts w:ascii="Courier New" w:hAnsi="Courier New" w:cs="Courier New" w:hint="default"/>
      </w:rPr>
    </w:lvl>
    <w:lvl w:ilvl="8" w:tplc="040B0005" w:tentative="1">
      <w:start w:val="1"/>
      <w:numFmt w:val="bullet"/>
      <w:lvlText w:val=""/>
      <w:lvlJc w:val="left"/>
      <w:pPr>
        <w:ind w:left="7756" w:hanging="360"/>
      </w:pPr>
      <w:rPr>
        <w:rFonts w:ascii="Wingdings" w:hAnsi="Wingdings" w:hint="default"/>
      </w:rPr>
    </w:lvl>
  </w:abstractNum>
  <w:abstractNum w:abstractNumId="29" w15:restartNumberingAfterBreak="0">
    <w:nsid w:val="61722FD3"/>
    <w:multiLevelType w:val="multilevel"/>
    <w:tmpl w:val="040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E37DB2"/>
    <w:multiLevelType w:val="hybridMultilevel"/>
    <w:tmpl w:val="F3C69772"/>
    <w:lvl w:ilvl="0" w:tplc="E1D68B48">
      <w:numFmt w:val="bullet"/>
      <w:lvlText w:val="-"/>
      <w:lvlJc w:val="left"/>
      <w:pPr>
        <w:ind w:left="720" w:hanging="360"/>
      </w:pPr>
      <w:rPr>
        <w:rFonts w:ascii="Calibri" w:eastAsiaTheme="minorEastAsia"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62CF64B3"/>
    <w:multiLevelType w:val="hybridMultilevel"/>
    <w:tmpl w:val="8A984C46"/>
    <w:lvl w:ilvl="0" w:tplc="33A48D5C">
      <w:start w:val="2"/>
      <w:numFmt w:val="bullet"/>
      <w:lvlText w:val="-"/>
      <w:lvlJc w:val="left"/>
      <w:pPr>
        <w:ind w:left="1440" w:hanging="360"/>
      </w:pPr>
      <w:rPr>
        <w:rFonts w:ascii="Arial" w:eastAsia="Times New Roman" w:hAnsi="Arial" w:cs="Aria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2" w15:restartNumberingAfterBreak="0">
    <w:nsid w:val="6FC829D3"/>
    <w:multiLevelType w:val="multilevel"/>
    <w:tmpl w:val="8F1C9C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42F782F"/>
    <w:multiLevelType w:val="hybridMultilevel"/>
    <w:tmpl w:val="94F28A1C"/>
    <w:lvl w:ilvl="0" w:tplc="FF9EF5D6">
      <w:numFmt w:val="bullet"/>
      <w:lvlText w:val=""/>
      <w:lvlJc w:val="left"/>
      <w:pPr>
        <w:ind w:left="720" w:hanging="360"/>
      </w:pPr>
      <w:rPr>
        <w:rFonts w:ascii="Wingdings" w:eastAsia="Times New Roman" w:hAnsi="Wingdings"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75D06D40"/>
    <w:multiLevelType w:val="hybridMultilevel"/>
    <w:tmpl w:val="D8D85F0C"/>
    <w:lvl w:ilvl="0" w:tplc="B234F4C6">
      <w:numFmt w:val="bullet"/>
      <w:lvlText w:val="-"/>
      <w:lvlJc w:val="left"/>
      <w:pPr>
        <w:ind w:left="720" w:hanging="360"/>
      </w:pPr>
      <w:rPr>
        <w:rFonts w:ascii="Calibri" w:eastAsiaTheme="minorEastAsia"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767A6784"/>
    <w:multiLevelType w:val="multilevel"/>
    <w:tmpl w:val="4BA8CE9A"/>
    <w:lvl w:ilvl="0">
      <w:start w:val="1"/>
      <w:numFmt w:val="decimal"/>
      <w:lvlText w:val="%1"/>
      <w:lvlJc w:val="left"/>
      <w:pPr>
        <w:tabs>
          <w:tab w:val="num" w:pos="432"/>
        </w:tabs>
        <w:ind w:left="432" w:hanging="432"/>
      </w:pPr>
      <w:rPr>
        <w:rFonts w:hint="default"/>
        <w:b/>
        <w:i w:val="0"/>
        <w:sz w:val="28"/>
        <w:szCs w:val="28"/>
      </w:rPr>
    </w:lvl>
    <w:lvl w:ilvl="1">
      <w:start w:val="1"/>
      <w:numFmt w:val="decimal"/>
      <w:lvlText w:val="%1.%2"/>
      <w:lvlJc w:val="left"/>
      <w:pPr>
        <w:tabs>
          <w:tab w:val="num" w:pos="576"/>
        </w:tabs>
        <w:ind w:left="576" w:hanging="576"/>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b/>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97000C1"/>
    <w:multiLevelType w:val="multilevel"/>
    <w:tmpl w:val="388A7428"/>
    <w:styleLink w:val="Otsikkonumerointi"/>
    <w:lvl w:ilvl="0">
      <w:start w:val="1"/>
      <w:numFmt w:val="decimal"/>
      <w:pStyle w:val="Numeroituluettelo"/>
      <w:lvlText w:val="%1"/>
      <w:lvlJc w:val="left"/>
      <w:pPr>
        <w:ind w:left="425" w:hanging="425"/>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37" w15:restartNumberingAfterBreak="0">
    <w:nsid w:val="7AAE2CB4"/>
    <w:multiLevelType w:val="hybridMultilevel"/>
    <w:tmpl w:val="A4E2015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7F1A6F70"/>
    <w:multiLevelType w:val="multilevel"/>
    <w:tmpl w:val="335A768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5"/>
  </w:num>
  <w:num w:numId="3">
    <w:abstractNumId w:val="0"/>
    <w:lvlOverride w:ilvl="0">
      <w:lvl w:ilvl="0">
        <w:numFmt w:val="bullet"/>
        <w:lvlText w:val=""/>
        <w:legacy w:legacy="1" w:legacySpace="0" w:legacyIndent="0"/>
        <w:lvlJc w:val="left"/>
        <w:rPr>
          <w:rFonts w:ascii="Symbol" w:hAnsi="Symbol" w:hint="default"/>
        </w:rPr>
      </w:lvl>
    </w:lvlOverride>
  </w:num>
  <w:num w:numId="4">
    <w:abstractNumId w:val="13"/>
  </w:num>
  <w:num w:numId="5">
    <w:abstractNumId w:val="12"/>
  </w:num>
  <w:num w:numId="6">
    <w:abstractNumId w:val="34"/>
  </w:num>
  <w:num w:numId="7">
    <w:abstractNumId w:val="19"/>
  </w:num>
  <w:num w:numId="8">
    <w:abstractNumId w:val="11"/>
  </w:num>
  <w:num w:numId="9">
    <w:abstractNumId w:val="4"/>
  </w:num>
  <w:num w:numId="10">
    <w:abstractNumId w:val="6"/>
  </w:num>
  <w:num w:numId="11">
    <w:abstractNumId w:val="7"/>
  </w:num>
  <w:num w:numId="12">
    <w:abstractNumId w:val="37"/>
  </w:num>
  <w:num w:numId="13">
    <w:abstractNumId w:val="22"/>
  </w:num>
  <w:num w:numId="14">
    <w:abstractNumId w:val="3"/>
  </w:num>
  <w:num w:numId="15">
    <w:abstractNumId w:val="5"/>
  </w:num>
  <w:num w:numId="16">
    <w:abstractNumId w:val="10"/>
  </w:num>
  <w:num w:numId="17">
    <w:abstractNumId w:val="14"/>
  </w:num>
  <w:num w:numId="18">
    <w:abstractNumId w:val="27"/>
  </w:num>
  <w:num w:numId="19">
    <w:abstractNumId w:val="29"/>
  </w:num>
  <w:num w:numId="20">
    <w:abstractNumId w:val="8"/>
  </w:num>
  <w:num w:numId="21">
    <w:abstractNumId w:val="15"/>
  </w:num>
  <w:num w:numId="22">
    <w:abstractNumId w:val="38"/>
  </w:num>
  <w:num w:numId="23">
    <w:abstractNumId w:val="9"/>
  </w:num>
  <w:num w:numId="24">
    <w:abstractNumId w:val="18"/>
  </w:num>
  <w:num w:numId="25">
    <w:abstractNumId w:val="36"/>
  </w:num>
  <w:num w:numId="26">
    <w:abstractNumId w:val="21"/>
  </w:num>
  <w:num w:numId="27">
    <w:abstractNumId w:val="31"/>
  </w:num>
  <w:num w:numId="28">
    <w:abstractNumId w:val="23"/>
  </w:num>
  <w:num w:numId="29">
    <w:abstractNumId w:val="4"/>
  </w:num>
  <w:num w:numId="30">
    <w:abstractNumId w:val="4"/>
  </w:num>
  <w:num w:numId="31">
    <w:abstractNumId w:val="17"/>
  </w:num>
  <w:num w:numId="32">
    <w:abstractNumId w:val="25"/>
  </w:num>
  <w:num w:numId="33">
    <w:abstractNumId w:val="1"/>
  </w:num>
  <w:num w:numId="34">
    <w:abstractNumId w:val="28"/>
  </w:num>
  <w:num w:numId="35">
    <w:abstractNumId w:val="16"/>
  </w:num>
  <w:num w:numId="36">
    <w:abstractNumId w:val="20"/>
  </w:num>
  <w:num w:numId="37">
    <w:abstractNumId w:val="32"/>
  </w:num>
  <w:num w:numId="38">
    <w:abstractNumId w:val="24"/>
  </w:num>
  <w:num w:numId="39">
    <w:abstractNumId w:val="26"/>
  </w:num>
  <w:num w:numId="40">
    <w:abstractNumId w:val="30"/>
  </w:num>
  <w:num w:numId="41">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nne Pekka">
    <w15:presenceInfo w15:providerId="AD" w15:userId="S-1-5-21-3121845505-432103665-3658532612-17748"/>
  </w15:person>
  <w15:person w15:author="Pakari Arja">
    <w15:presenceInfo w15:providerId="AD" w15:userId="S-1-5-21-3121845505-432103665-3658532612-70285"/>
  </w15:person>
  <w15:person w15:author="Tuomainen Mika">
    <w15:presenceInfo w15:providerId="AD" w15:userId="S-1-5-21-3121845505-432103665-3658532612-42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trackRevisions/>
  <w:defaultTabStop w:val="1304"/>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35F"/>
    <w:rsid w:val="00000EA6"/>
    <w:rsid w:val="00022518"/>
    <w:rsid w:val="000375B7"/>
    <w:rsid w:val="000577C5"/>
    <w:rsid w:val="00072733"/>
    <w:rsid w:val="00073317"/>
    <w:rsid w:val="00075847"/>
    <w:rsid w:val="00076A36"/>
    <w:rsid w:val="00082A82"/>
    <w:rsid w:val="000943B9"/>
    <w:rsid w:val="000945A0"/>
    <w:rsid w:val="000A736E"/>
    <w:rsid w:val="000D3E87"/>
    <w:rsid w:val="000E2DF9"/>
    <w:rsid w:val="000E5714"/>
    <w:rsid w:val="000E579E"/>
    <w:rsid w:val="000F12CF"/>
    <w:rsid w:val="00103EA9"/>
    <w:rsid w:val="0010483D"/>
    <w:rsid w:val="0011055F"/>
    <w:rsid w:val="00110712"/>
    <w:rsid w:val="00112D14"/>
    <w:rsid w:val="00114866"/>
    <w:rsid w:val="00120CB3"/>
    <w:rsid w:val="00124EBB"/>
    <w:rsid w:val="001255C4"/>
    <w:rsid w:val="00131307"/>
    <w:rsid w:val="0013223B"/>
    <w:rsid w:val="001438EE"/>
    <w:rsid w:val="00146581"/>
    <w:rsid w:val="00155B08"/>
    <w:rsid w:val="00164D07"/>
    <w:rsid w:val="00166190"/>
    <w:rsid w:val="001708B0"/>
    <w:rsid w:val="00173010"/>
    <w:rsid w:val="001A31F1"/>
    <w:rsid w:val="001A4B12"/>
    <w:rsid w:val="001C1CE2"/>
    <w:rsid w:val="001C6174"/>
    <w:rsid w:val="001D4AEE"/>
    <w:rsid w:val="001D51CF"/>
    <w:rsid w:val="001E062F"/>
    <w:rsid w:val="00203E9D"/>
    <w:rsid w:val="00211304"/>
    <w:rsid w:val="00216317"/>
    <w:rsid w:val="00220290"/>
    <w:rsid w:val="00220DF9"/>
    <w:rsid w:val="00221D15"/>
    <w:rsid w:val="00225FD4"/>
    <w:rsid w:val="00237270"/>
    <w:rsid w:val="002400A0"/>
    <w:rsid w:val="002512DE"/>
    <w:rsid w:val="00255F55"/>
    <w:rsid w:val="00256F96"/>
    <w:rsid w:val="00264D02"/>
    <w:rsid w:val="0026618A"/>
    <w:rsid w:val="00266272"/>
    <w:rsid w:val="00267DE3"/>
    <w:rsid w:val="00273408"/>
    <w:rsid w:val="00275B42"/>
    <w:rsid w:val="0028053B"/>
    <w:rsid w:val="00280F2E"/>
    <w:rsid w:val="002820BC"/>
    <w:rsid w:val="00282B97"/>
    <w:rsid w:val="00283167"/>
    <w:rsid w:val="002865D0"/>
    <w:rsid w:val="00292380"/>
    <w:rsid w:val="002B2A92"/>
    <w:rsid w:val="002B3E08"/>
    <w:rsid w:val="002D1518"/>
    <w:rsid w:val="002D1FCF"/>
    <w:rsid w:val="002E236F"/>
    <w:rsid w:val="002E35F8"/>
    <w:rsid w:val="002E5E0D"/>
    <w:rsid w:val="002F1596"/>
    <w:rsid w:val="002F5600"/>
    <w:rsid w:val="00305C3A"/>
    <w:rsid w:val="003073CF"/>
    <w:rsid w:val="00313460"/>
    <w:rsid w:val="003330DD"/>
    <w:rsid w:val="00343731"/>
    <w:rsid w:val="00350381"/>
    <w:rsid w:val="00352BC4"/>
    <w:rsid w:val="00362195"/>
    <w:rsid w:val="00366914"/>
    <w:rsid w:val="00367C73"/>
    <w:rsid w:val="00377930"/>
    <w:rsid w:val="0038596A"/>
    <w:rsid w:val="0039535C"/>
    <w:rsid w:val="003B438C"/>
    <w:rsid w:val="003B5939"/>
    <w:rsid w:val="003D30DF"/>
    <w:rsid w:val="003D3612"/>
    <w:rsid w:val="003E4E6F"/>
    <w:rsid w:val="003E512B"/>
    <w:rsid w:val="003E72F6"/>
    <w:rsid w:val="003F5DD5"/>
    <w:rsid w:val="003F5FEF"/>
    <w:rsid w:val="00405B2F"/>
    <w:rsid w:val="004147C8"/>
    <w:rsid w:val="00414B6D"/>
    <w:rsid w:val="00421005"/>
    <w:rsid w:val="00433099"/>
    <w:rsid w:val="004342F9"/>
    <w:rsid w:val="004405E2"/>
    <w:rsid w:val="00446E6B"/>
    <w:rsid w:val="004479A4"/>
    <w:rsid w:val="00454FEA"/>
    <w:rsid w:val="0045609D"/>
    <w:rsid w:val="004578B1"/>
    <w:rsid w:val="004674F0"/>
    <w:rsid w:val="0048643F"/>
    <w:rsid w:val="00495BD6"/>
    <w:rsid w:val="004A5C29"/>
    <w:rsid w:val="004B18B6"/>
    <w:rsid w:val="004B3C80"/>
    <w:rsid w:val="004B7559"/>
    <w:rsid w:val="004D46F2"/>
    <w:rsid w:val="004E2C8C"/>
    <w:rsid w:val="004F63F1"/>
    <w:rsid w:val="005020DB"/>
    <w:rsid w:val="0050212F"/>
    <w:rsid w:val="00524F8E"/>
    <w:rsid w:val="00532C97"/>
    <w:rsid w:val="00535820"/>
    <w:rsid w:val="00542A4C"/>
    <w:rsid w:val="00547491"/>
    <w:rsid w:val="0054761B"/>
    <w:rsid w:val="00553DD4"/>
    <w:rsid w:val="00566C7D"/>
    <w:rsid w:val="005828C2"/>
    <w:rsid w:val="00584652"/>
    <w:rsid w:val="00590DC1"/>
    <w:rsid w:val="0059161F"/>
    <w:rsid w:val="005A0E29"/>
    <w:rsid w:val="005A64A8"/>
    <w:rsid w:val="005A7B3B"/>
    <w:rsid w:val="005B0978"/>
    <w:rsid w:val="005B3A9C"/>
    <w:rsid w:val="005B6326"/>
    <w:rsid w:val="005C0A01"/>
    <w:rsid w:val="005D3E6B"/>
    <w:rsid w:val="0060273B"/>
    <w:rsid w:val="006053C8"/>
    <w:rsid w:val="00610E48"/>
    <w:rsid w:val="0062320D"/>
    <w:rsid w:val="00634F1A"/>
    <w:rsid w:val="00637FD4"/>
    <w:rsid w:val="0064456B"/>
    <w:rsid w:val="00655D11"/>
    <w:rsid w:val="00657894"/>
    <w:rsid w:val="00661E3F"/>
    <w:rsid w:val="006640B4"/>
    <w:rsid w:val="006649AB"/>
    <w:rsid w:val="006810BE"/>
    <w:rsid w:val="00686A27"/>
    <w:rsid w:val="00693CE9"/>
    <w:rsid w:val="006B03F4"/>
    <w:rsid w:val="006B58AB"/>
    <w:rsid w:val="006C07DA"/>
    <w:rsid w:val="006D321A"/>
    <w:rsid w:val="006D3242"/>
    <w:rsid w:val="006E2A3A"/>
    <w:rsid w:val="00702334"/>
    <w:rsid w:val="00711204"/>
    <w:rsid w:val="00711210"/>
    <w:rsid w:val="0073185A"/>
    <w:rsid w:val="007327EE"/>
    <w:rsid w:val="00735137"/>
    <w:rsid w:val="007366BA"/>
    <w:rsid w:val="00741CCF"/>
    <w:rsid w:val="00751AAB"/>
    <w:rsid w:val="00754BC9"/>
    <w:rsid w:val="0076116E"/>
    <w:rsid w:val="007628FB"/>
    <w:rsid w:val="00771078"/>
    <w:rsid w:val="00773A45"/>
    <w:rsid w:val="00773CB5"/>
    <w:rsid w:val="00781D0A"/>
    <w:rsid w:val="00782C4E"/>
    <w:rsid w:val="00785334"/>
    <w:rsid w:val="007907FE"/>
    <w:rsid w:val="00793337"/>
    <w:rsid w:val="007947AE"/>
    <w:rsid w:val="00796DAF"/>
    <w:rsid w:val="007A060F"/>
    <w:rsid w:val="007B502F"/>
    <w:rsid w:val="007B6E90"/>
    <w:rsid w:val="007F47E1"/>
    <w:rsid w:val="007F7E34"/>
    <w:rsid w:val="00801B75"/>
    <w:rsid w:val="00804943"/>
    <w:rsid w:val="0081682B"/>
    <w:rsid w:val="00816F5B"/>
    <w:rsid w:val="0081759F"/>
    <w:rsid w:val="0082006E"/>
    <w:rsid w:val="00823B15"/>
    <w:rsid w:val="0086159F"/>
    <w:rsid w:val="0086662F"/>
    <w:rsid w:val="008741A4"/>
    <w:rsid w:val="00874FF0"/>
    <w:rsid w:val="00885E83"/>
    <w:rsid w:val="00891126"/>
    <w:rsid w:val="0089464B"/>
    <w:rsid w:val="008953A1"/>
    <w:rsid w:val="008A0653"/>
    <w:rsid w:val="008A46FA"/>
    <w:rsid w:val="008C440D"/>
    <w:rsid w:val="008C4559"/>
    <w:rsid w:val="008C7B2E"/>
    <w:rsid w:val="008D2008"/>
    <w:rsid w:val="008D3628"/>
    <w:rsid w:val="008D66A3"/>
    <w:rsid w:val="008E11C3"/>
    <w:rsid w:val="008F2D82"/>
    <w:rsid w:val="00900454"/>
    <w:rsid w:val="0090068B"/>
    <w:rsid w:val="00901FB8"/>
    <w:rsid w:val="00904FAD"/>
    <w:rsid w:val="0092381F"/>
    <w:rsid w:val="009246B6"/>
    <w:rsid w:val="00940283"/>
    <w:rsid w:val="00946002"/>
    <w:rsid w:val="00946629"/>
    <w:rsid w:val="00961501"/>
    <w:rsid w:val="00964EC5"/>
    <w:rsid w:val="00966577"/>
    <w:rsid w:val="00974A0A"/>
    <w:rsid w:val="009822EE"/>
    <w:rsid w:val="009836C0"/>
    <w:rsid w:val="00990FBC"/>
    <w:rsid w:val="009B0107"/>
    <w:rsid w:val="009C3341"/>
    <w:rsid w:val="009C52B2"/>
    <w:rsid w:val="009D11FF"/>
    <w:rsid w:val="009E36B5"/>
    <w:rsid w:val="00A15AF0"/>
    <w:rsid w:val="00A214EE"/>
    <w:rsid w:val="00A325FD"/>
    <w:rsid w:val="00A353DB"/>
    <w:rsid w:val="00A42695"/>
    <w:rsid w:val="00A60241"/>
    <w:rsid w:val="00A61075"/>
    <w:rsid w:val="00A649AB"/>
    <w:rsid w:val="00A7136E"/>
    <w:rsid w:val="00A72CA6"/>
    <w:rsid w:val="00AA37F8"/>
    <w:rsid w:val="00AB432E"/>
    <w:rsid w:val="00AC696D"/>
    <w:rsid w:val="00AD33D0"/>
    <w:rsid w:val="00AE0A68"/>
    <w:rsid w:val="00B062B3"/>
    <w:rsid w:val="00B076EC"/>
    <w:rsid w:val="00B15A13"/>
    <w:rsid w:val="00B15F9F"/>
    <w:rsid w:val="00B2720C"/>
    <w:rsid w:val="00B314DC"/>
    <w:rsid w:val="00B31EC0"/>
    <w:rsid w:val="00B32EDC"/>
    <w:rsid w:val="00B415CE"/>
    <w:rsid w:val="00B4692F"/>
    <w:rsid w:val="00B5285C"/>
    <w:rsid w:val="00B602C1"/>
    <w:rsid w:val="00B742C2"/>
    <w:rsid w:val="00B81DF7"/>
    <w:rsid w:val="00B8685F"/>
    <w:rsid w:val="00BD11E4"/>
    <w:rsid w:val="00BD1B64"/>
    <w:rsid w:val="00BD5A45"/>
    <w:rsid w:val="00BF13DB"/>
    <w:rsid w:val="00BF4729"/>
    <w:rsid w:val="00C01551"/>
    <w:rsid w:val="00C0483A"/>
    <w:rsid w:val="00C05722"/>
    <w:rsid w:val="00C17329"/>
    <w:rsid w:val="00C43F18"/>
    <w:rsid w:val="00C47E27"/>
    <w:rsid w:val="00C6437C"/>
    <w:rsid w:val="00C673D4"/>
    <w:rsid w:val="00C7093F"/>
    <w:rsid w:val="00C8135F"/>
    <w:rsid w:val="00C87C63"/>
    <w:rsid w:val="00C925E2"/>
    <w:rsid w:val="00C92939"/>
    <w:rsid w:val="00CA01A9"/>
    <w:rsid w:val="00CA4157"/>
    <w:rsid w:val="00CA5AED"/>
    <w:rsid w:val="00CB418F"/>
    <w:rsid w:val="00CC1197"/>
    <w:rsid w:val="00CC4661"/>
    <w:rsid w:val="00CD0D7D"/>
    <w:rsid w:val="00CD4B76"/>
    <w:rsid w:val="00CE2BB9"/>
    <w:rsid w:val="00CF2D80"/>
    <w:rsid w:val="00CF665F"/>
    <w:rsid w:val="00D036C6"/>
    <w:rsid w:val="00D0407D"/>
    <w:rsid w:val="00D0574D"/>
    <w:rsid w:val="00D11229"/>
    <w:rsid w:val="00D21956"/>
    <w:rsid w:val="00D21F11"/>
    <w:rsid w:val="00D2551F"/>
    <w:rsid w:val="00D32693"/>
    <w:rsid w:val="00D42028"/>
    <w:rsid w:val="00D45B05"/>
    <w:rsid w:val="00D60037"/>
    <w:rsid w:val="00D60A61"/>
    <w:rsid w:val="00D62208"/>
    <w:rsid w:val="00D67480"/>
    <w:rsid w:val="00D67D64"/>
    <w:rsid w:val="00D7625C"/>
    <w:rsid w:val="00D82FD4"/>
    <w:rsid w:val="00D833DA"/>
    <w:rsid w:val="00D91CF4"/>
    <w:rsid w:val="00DA39F2"/>
    <w:rsid w:val="00DB5301"/>
    <w:rsid w:val="00DB7CA9"/>
    <w:rsid w:val="00DC2A1C"/>
    <w:rsid w:val="00DC5C81"/>
    <w:rsid w:val="00DE21E5"/>
    <w:rsid w:val="00DF2EB9"/>
    <w:rsid w:val="00DF686E"/>
    <w:rsid w:val="00E015E5"/>
    <w:rsid w:val="00E01EC8"/>
    <w:rsid w:val="00E17ED0"/>
    <w:rsid w:val="00E50C1E"/>
    <w:rsid w:val="00E71277"/>
    <w:rsid w:val="00E718B1"/>
    <w:rsid w:val="00E749DA"/>
    <w:rsid w:val="00E75CAD"/>
    <w:rsid w:val="00E76EE9"/>
    <w:rsid w:val="00E851E3"/>
    <w:rsid w:val="00E908D5"/>
    <w:rsid w:val="00E93EE2"/>
    <w:rsid w:val="00EA10B1"/>
    <w:rsid w:val="00EA5431"/>
    <w:rsid w:val="00EB753E"/>
    <w:rsid w:val="00EC255E"/>
    <w:rsid w:val="00EC30E6"/>
    <w:rsid w:val="00ED1A9D"/>
    <w:rsid w:val="00ED7A89"/>
    <w:rsid w:val="00EE485F"/>
    <w:rsid w:val="00EF3E10"/>
    <w:rsid w:val="00F00781"/>
    <w:rsid w:val="00F17CC9"/>
    <w:rsid w:val="00F2105A"/>
    <w:rsid w:val="00F32632"/>
    <w:rsid w:val="00F33593"/>
    <w:rsid w:val="00F35896"/>
    <w:rsid w:val="00F3667D"/>
    <w:rsid w:val="00F41539"/>
    <w:rsid w:val="00F41951"/>
    <w:rsid w:val="00F42342"/>
    <w:rsid w:val="00F45217"/>
    <w:rsid w:val="00F56032"/>
    <w:rsid w:val="00F61691"/>
    <w:rsid w:val="00F67470"/>
    <w:rsid w:val="00F67D8E"/>
    <w:rsid w:val="00F736E3"/>
    <w:rsid w:val="00F764A7"/>
    <w:rsid w:val="00F80B01"/>
    <w:rsid w:val="00F85698"/>
    <w:rsid w:val="00F91132"/>
    <w:rsid w:val="00F95AA7"/>
    <w:rsid w:val="00FA2B5B"/>
    <w:rsid w:val="00FB1407"/>
    <w:rsid w:val="00FC4255"/>
    <w:rsid w:val="00FD64C3"/>
    <w:rsid w:val="00FE79D6"/>
    <w:rsid w:val="00FF2DC3"/>
    <w:rsid w:val="00FF2DC7"/>
    <w:rsid w:val="00FF4A7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87C9510"/>
  <w15:docId w15:val="{A0FB573C-199E-415D-9F2B-4E56FBF0A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C8135F"/>
    <w:pPr>
      <w:widowControl w:val="0"/>
      <w:spacing w:after="0" w:line="240" w:lineRule="auto"/>
    </w:pPr>
    <w:rPr>
      <w:rFonts w:ascii="Arial" w:eastAsia="Times New Roman" w:hAnsi="Arial" w:cs="Times New Roman"/>
      <w:sz w:val="20"/>
      <w:szCs w:val="24"/>
      <w:lang w:eastAsia="fi-FI"/>
    </w:rPr>
  </w:style>
  <w:style w:type="paragraph" w:styleId="Otsikko1">
    <w:name w:val="heading 1"/>
    <w:basedOn w:val="Normaali"/>
    <w:next w:val="Leipsisennetty"/>
    <w:link w:val="Otsikko1Char"/>
    <w:uiPriority w:val="9"/>
    <w:qFormat/>
    <w:rsid w:val="00524F8E"/>
    <w:pPr>
      <w:keepNext/>
      <w:pageBreakBefore/>
      <w:widowControl/>
      <w:numPr>
        <w:numId w:val="26"/>
      </w:numPr>
      <w:spacing w:after="220"/>
      <w:outlineLvl w:val="0"/>
    </w:pPr>
    <w:rPr>
      <w:b/>
      <w:bCs/>
      <w:sz w:val="28"/>
      <w:szCs w:val="28"/>
      <w:lang w:eastAsia="en-US"/>
    </w:rPr>
  </w:style>
  <w:style w:type="paragraph" w:styleId="Otsikko2">
    <w:name w:val="heading 2"/>
    <w:basedOn w:val="Normaali"/>
    <w:next w:val="Leipsisennetty"/>
    <w:link w:val="Otsikko2Char"/>
    <w:uiPriority w:val="9"/>
    <w:qFormat/>
    <w:rsid w:val="00A72CA6"/>
    <w:pPr>
      <w:keepNext/>
      <w:widowControl/>
      <w:numPr>
        <w:ilvl w:val="1"/>
        <w:numId w:val="26"/>
      </w:numPr>
      <w:spacing w:after="220"/>
      <w:outlineLvl w:val="1"/>
    </w:pPr>
    <w:rPr>
      <w:b/>
      <w:bCs/>
      <w:sz w:val="28"/>
      <w:szCs w:val="26"/>
      <w:lang w:eastAsia="en-US"/>
    </w:rPr>
  </w:style>
  <w:style w:type="paragraph" w:styleId="Otsikko3">
    <w:name w:val="heading 3"/>
    <w:basedOn w:val="Normaali"/>
    <w:next w:val="Leipsisennetty"/>
    <w:link w:val="Otsikko3Char"/>
    <w:uiPriority w:val="9"/>
    <w:qFormat/>
    <w:rsid w:val="003B5939"/>
    <w:pPr>
      <w:keepNext/>
      <w:widowControl/>
      <w:numPr>
        <w:ilvl w:val="2"/>
        <w:numId w:val="26"/>
      </w:numPr>
      <w:spacing w:after="220"/>
      <w:outlineLvl w:val="2"/>
    </w:pPr>
    <w:rPr>
      <w:b/>
      <w:bCs/>
      <w:sz w:val="22"/>
      <w:szCs w:val="22"/>
      <w:lang w:eastAsia="en-US"/>
    </w:rPr>
  </w:style>
  <w:style w:type="paragraph" w:styleId="Otsikko4">
    <w:name w:val="heading 4"/>
    <w:basedOn w:val="Otsikko1"/>
    <w:next w:val="Leipsisennetty"/>
    <w:link w:val="Otsikko4Char"/>
    <w:uiPriority w:val="9"/>
    <w:qFormat/>
    <w:rsid w:val="00C8135F"/>
    <w:pPr>
      <w:numPr>
        <w:ilvl w:val="3"/>
      </w:numPr>
      <w:outlineLvl w:val="3"/>
    </w:pPr>
    <w:rPr>
      <w:bCs w:val="0"/>
      <w:sz w:val="22"/>
    </w:rPr>
  </w:style>
  <w:style w:type="paragraph" w:styleId="Otsikko5">
    <w:name w:val="heading 5"/>
    <w:basedOn w:val="Normaali"/>
    <w:next w:val="Normaali"/>
    <w:link w:val="Otsikko5Char"/>
    <w:uiPriority w:val="9"/>
    <w:qFormat/>
    <w:rsid w:val="00C8135F"/>
    <w:pPr>
      <w:spacing w:before="240" w:after="60"/>
      <w:outlineLvl w:val="4"/>
    </w:pPr>
    <w:rPr>
      <w:b/>
      <w:bCs/>
      <w:i/>
      <w:iCs/>
      <w:sz w:val="26"/>
      <w:szCs w:val="26"/>
    </w:rPr>
  </w:style>
  <w:style w:type="paragraph" w:styleId="Otsikko6">
    <w:name w:val="heading 6"/>
    <w:basedOn w:val="Normaali"/>
    <w:next w:val="Normaali"/>
    <w:link w:val="Otsikko6Char"/>
    <w:uiPriority w:val="9"/>
    <w:qFormat/>
    <w:rsid w:val="00C8135F"/>
    <w:pPr>
      <w:spacing w:before="240" w:after="60"/>
      <w:outlineLvl w:val="5"/>
    </w:pPr>
    <w:rPr>
      <w:rFonts w:ascii="Times New Roman" w:hAnsi="Times New Roman"/>
      <w:b/>
      <w:bCs/>
      <w:szCs w:val="22"/>
    </w:rPr>
  </w:style>
  <w:style w:type="paragraph" w:styleId="Otsikko7">
    <w:name w:val="heading 7"/>
    <w:basedOn w:val="Normaali"/>
    <w:next w:val="Normaali"/>
    <w:link w:val="Otsikko7Char"/>
    <w:uiPriority w:val="9"/>
    <w:qFormat/>
    <w:rsid w:val="00C8135F"/>
    <w:pPr>
      <w:spacing w:before="240" w:after="60"/>
      <w:outlineLvl w:val="6"/>
    </w:pPr>
    <w:rPr>
      <w:rFonts w:ascii="Times New Roman" w:hAnsi="Times New Roman"/>
    </w:rPr>
  </w:style>
  <w:style w:type="paragraph" w:styleId="Otsikko8">
    <w:name w:val="heading 8"/>
    <w:basedOn w:val="Normaali"/>
    <w:next w:val="Normaali"/>
    <w:link w:val="Otsikko8Char"/>
    <w:uiPriority w:val="9"/>
    <w:qFormat/>
    <w:rsid w:val="00C8135F"/>
    <w:pPr>
      <w:spacing w:before="240" w:after="60"/>
      <w:outlineLvl w:val="7"/>
    </w:pPr>
    <w:rPr>
      <w:rFonts w:ascii="Times New Roman" w:hAnsi="Times New Roman"/>
      <w:i/>
      <w:iCs/>
    </w:rPr>
  </w:style>
  <w:style w:type="paragraph" w:styleId="Otsikko9">
    <w:name w:val="heading 9"/>
    <w:basedOn w:val="Normaali"/>
    <w:next w:val="Normaali"/>
    <w:link w:val="Otsikko9Char"/>
    <w:qFormat/>
    <w:rsid w:val="00C8135F"/>
    <w:pPr>
      <w:spacing w:before="240" w:after="60"/>
      <w:outlineLvl w:val="8"/>
    </w:pPr>
    <w:rPr>
      <w:rFonts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24F8E"/>
    <w:rPr>
      <w:rFonts w:ascii="Arial" w:eastAsia="Times New Roman" w:hAnsi="Arial" w:cs="Times New Roman"/>
      <w:b/>
      <w:bCs/>
      <w:sz w:val="28"/>
      <w:szCs w:val="28"/>
    </w:rPr>
  </w:style>
  <w:style w:type="character" w:customStyle="1" w:styleId="Otsikko2Char">
    <w:name w:val="Otsikko 2 Char"/>
    <w:basedOn w:val="Kappaleenoletusfontti"/>
    <w:link w:val="Otsikko2"/>
    <w:uiPriority w:val="9"/>
    <w:rsid w:val="00A72CA6"/>
    <w:rPr>
      <w:rFonts w:ascii="Arial" w:eastAsia="Times New Roman" w:hAnsi="Arial" w:cs="Times New Roman"/>
      <w:b/>
      <w:bCs/>
      <w:sz w:val="28"/>
      <w:szCs w:val="26"/>
    </w:rPr>
  </w:style>
  <w:style w:type="character" w:customStyle="1" w:styleId="Otsikko3Char">
    <w:name w:val="Otsikko 3 Char"/>
    <w:basedOn w:val="Kappaleenoletusfontti"/>
    <w:link w:val="Otsikko3"/>
    <w:uiPriority w:val="9"/>
    <w:rsid w:val="003B5939"/>
    <w:rPr>
      <w:rFonts w:ascii="Arial" w:eastAsia="Times New Roman" w:hAnsi="Arial" w:cs="Times New Roman"/>
      <w:b/>
      <w:bCs/>
    </w:rPr>
  </w:style>
  <w:style w:type="character" w:customStyle="1" w:styleId="Otsikko4Char">
    <w:name w:val="Otsikko 4 Char"/>
    <w:basedOn w:val="Kappaleenoletusfontti"/>
    <w:link w:val="Otsikko4"/>
    <w:rsid w:val="00C8135F"/>
    <w:rPr>
      <w:rFonts w:ascii="Arial" w:eastAsia="Times New Roman" w:hAnsi="Arial" w:cs="Arial"/>
      <w:b/>
      <w:szCs w:val="28"/>
      <w:lang w:eastAsia="fi-FI"/>
    </w:rPr>
  </w:style>
  <w:style w:type="character" w:customStyle="1" w:styleId="Otsikko5Char">
    <w:name w:val="Otsikko 5 Char"/>
    <w:basedOn w:val="Kappaleenoletusfontti"/>
    <w:link w:val="Otsikko5"/>
    <w:rsid w:val="00C8135F"/>
    <w:rPr>
      <w:rFonts w:ascii="Arial" w:eastAsia="Times New Roman" w:hAnsi="Arial" w:cs="Times New Roman"/>
      <w:b/>
      <w:bCs/>
      <w:i/>
      <w:iCs/>
      <w:sz w:val="26"/>
      <w:szCs w:val="26"/>
      <w:lang w:eastAsia="fi-FI"/>
    </w:rPr>
  </w:style>
  <w:style w:type="character" w:customStyle="1" w:styleId="Otsikko6Char">
    <w:name w:val="Otsikko 6 Char"/>
    <w:basedOn w:val="Kappaleenoletusfontti"/>
    <w:link w:val="Otsikko6"/>
    <w:rsid w:val="00C8135F"/>
    <w:rPr>
      <w:rFonts w:ascii="Times New Roman" w:eastAsia="Times New Roman" w:hAnsi="Times New Roman" w:cs="Times New Roman"/>
      <w:b/>
      <w:bCs/>
      <w:sz w:val="20"/>
      <w:lang w:eastAsia="fi-FI"/>
    </w:rPr>
  </w:style>
  <w:style w:type="character" w:customStyle="1" w:styleId="Otsikko7Char">
    <w:name w:val="Otsikko 7 Char"/>
    <w:basedOn w:val="Kappaleenoletusfontti"/>
    <w:link w:val="Otsikko7"/>
    <w:rsid w:val="00C8135F"/>
    <w:rPr>
      <w:rFonts w:ascii="Times New Roman" w:eastAsia="Times New Roman" w:hAnsi="Times New Roman" w:cs="Times New Roman"/>
      <w:sz w:val="20"/>
      <w:szCs w:val="24"/>
      <w:lang w:eastAsia="fi-FI"/>
    </w:rPr>
  </w:style>
  <w:style w:type="character" w:customStyle="1" w:styleId="Otsikko8Char">
    <w:name w:val="Otsikko 8 Char"/>
    <w:basedOn w:val="Kappaleenoletusfontti"/>
    <w:link w:val="Otsikko8"/>
    <w:rsid w:val="00C8135F"/>
    <w:rPr>
      <w:rFonts w:ascii="Times New Roman" w:eastAsia="Times New Roman" w:hAnsi="Times New Roman" w:cs="Times New Roman"/>
      <w:i/>
      <w:iCs/>
      <w:sz w:val="20"/>
      <w:szCs w:val="24"/>
      <w:lang w:eastAsia="fi-FI"/>
    </w:rPr>
  </w:style>
  <w:style w:type="character" w:customStyle="1" w:styleId="Otsikko9Char">
    <w:name w:val="Otsikko 9 Char"/>
    <w:basedOn w:val="Kappaleenoletusfontti"/>
    <w:link w:val="Otsikko9"/>
    <w:rsid w:val="00C8135F"/>
    <w:rPr>
      <w:rFonts w:ascii="Arial" w:eastAsia="Times New Roman" w:hAnsi="Arial" w:cs="Arial"/>
      <w:lang w:eastAsia="fi-FI"/>
    </w:rPr>
  </w:style>
  <w:style w:type="paragraph" w:customStyle="1" w:styleId="Leip">
    <w:name w:val="Leipä"/>
    <w:basedOn w:val="Normaali"/>
    <w:link w:val="LeipChar"/>
    <w:rsid w:val="00C8135F"/>
    <w:pPr>
      <w:widowControl/>
      <w:spacing w:after="307" w:line="306" w:lineRule="atLeast"/>
    </w:pPr>
    <w:rPr>
      <w:sz w:val="22"/>
    </w:rPr>
  </w:style>
  <w:style w:type="character" w:customStyle="1" w:styleId="LeipChar">
    <w:name w:val="Leipä Char"/>
    <w:link w:val="Leip"/>
    <w:rsid w:val="00C8135F"/>
    <w:rPr>
      <w:rFonts w:ascii="Arial" w:eastAsia="Times New Roman" w:hAnsi="Arial" w:cs="Times New Roman"/>
      <w:szCs w:val="24"/>
      <w:lang w:eastAsia="fi-FI"/>
    </w:rPr>
  </w:style>
  <w:style w:type="paragraph" w:styleId="Yltunniste">
    <w:name w:val="header"/>
    <w:link w:val="YltunnisteChar"/>
    <w:autoRedefine/>
    <w:semiHidden/>
    <w:rsid w:val="00C8135F"/>
    <w:pPr>
      <w:widowControl w:val="0"/>
      <w:spacing w:after="0" w:line="240" w:lineRule="auto"/>
      <w:ind w:right="227"/>
    </w:pPr>
    <w:rPr>
      <w:rFonts w:ascii="Arial" w:eastAsia="Times New Roman" w:hAnsi="Arial" w:cs="Arial"/>
      <w:noProof/>
      <w:szCs w:val="20"/>
      <w:lang w:eastAsia="fi-FI"/>
    </w:rPr>
  </w:style>
  <w:style w:type="character" w:customStyle="1" w:styleId="YltunnisteChar">
    <w:name w:val="Ylätunniste Char"/>
    <w:basedOn w:val="Kappaleenoletusfontti"/>
    <w:link w:val="Yltunniste"/>
    <w:semiHidden/>
    <w:rsid w:val="00C8135F"/>
    <w:rPr>
      <w:rFonts w:ascii="Arial" w:eastAsia="Times New Roman" w:hAnsi="Arial" w:cs="Arial"/>
      <w:noProof/>
      <w:szCs w:val="20"/>
      <w:lang w:eastAsia="fi-FI"/>
    </w:rPr>
  </w:style>
  <w:style w:type="paragraph" w:styleId="Alatunniste">
    <w:name w:val="footer"/>
    <w:link w:val="AlatunnisteChar"/>
    <w:semiHidden/>
    <w:rsid w:val="00C8135F"/>
    <w:pPr>
      <w:widowControl w:val="0"/>
      <w:spacing w:after="0" w:line="240" w:lineRule="exact"/>
    </w:pPr>
    <w:rPr>
      <w:rFonts w:ascii="MetaNormalLF-Roman" w:eastAsia="Times New Roman" w:hAnsi="MetaNormalLF-Roman" w:cs="Times New Roman"/>
      <w:noProof/>
      <w:sz w:val="18"/>
      <w:szCs w:val="20"/>
      <w:lang w:eastAsia="fi-FI"/>
    </w:rPr>
  </w:style>
  <w:style w:type="character" w:customStyle="1" w:styleId="AlatunnisteChar">
    <w:name w:val="Alatunniste Char"/>
    <w:basedOn w:val="Kappaleenoletusfontti"/>
    <w:link w:val="Alatunniste"/>
    <w:semiHidden/>
    <w:rsid w:val="00C8135F"/>
    <w:rPr>
      <w:rFonts w:ascii="MetaNormalLF-Roman" w:eastAsia="Times New Roman" w:hAnsi="MetaNormalLF-Roman" w:cs="Times New Roman"/>
      <w:noProof/>
      <w:sz w:val="18"/>
      <w:szCs w:val="20"/>
      <w:lang w:eastAsia="fi-FI"/>
    </w:rPr>
  </w:style>
  <w:style w:type="paragraph" w:customStyle="1" w:styleId="Leipsisennetty">
    <w:name w:val="Leipä sisennetty"/>
    <w:basedOn w:val="Leip"/>
    <w:rsid w:val="00C8135F"/>
    <w:pPr>
      <w:spacing w:after="306"/>
      <w:ind w:left="1310"/>
    </w:pPr>
  </w:style>
  <w:style w:type="paragraph" w:styleId="Merkittyluettelo">
    <w:name w:val="List Bullet"/>
    <w:aliases w:val="pallot"/>
    <w:basedOn w:val="Normaali"/>
    <w:rsid w:val="00C8135F"/>
    <w:pPr>
      <w:widowControl/>
      <w:numPr>
        <w:numId w:val="1"/>
      </w:numPr>
      <w:spacing w:line="306" w:lineRule="atLeast"/>
    </w:pPr>
    <w:rPr>
      <w:sz w:val="22"/>
    </w:rPr>
  </w:style>
  <w:style w:type="character" w:styleId="Sivunumero">
    <w:name w:val="page number"/>
    <w:basedOn w:val="Kappaleenoletusfontti"/>
    <w:semiHidden/>
    <w:rsid w:val="00C8135F"/>
  </w:style>
  <w:style w:type="paragraph" w:customStyle="1" w:styleId="Otsake">
    <w:name w:val="Otsake"/>
    <w:basedOn w:val="Normaali"/>
    <w:next w:val="Leip"/>
    <w:rsid w:val="00C8135F"/>
    <w:pPr>
      <w:keepNext/>
      <w:spacing w:after="220"/>
      <w:outlineLvl w:val="0"/>
    </w:pPr>
    <w:rPr>
      <w:rFonts w:cs="Arial"/>
      <w:b/>
      <w:sz w:val="24"/>
    </w:rPr>
  </w:style>
  <w:style w:type="paragraph" w:customStyle="1" w:styleId="LeipBold">
    <w:name w:val="Leipä Bold"/>
    <w:basedOn w:val="Leip"/>
    <w:rsid w:val="00C8135F"/>
    <w:rPr>
      <w:b/>
    </w:rPr>
  </w:style>
  <w:style w:type="paragraph" w:customStyle="1" w:styleId="Kansi">
    <w:name w:val="Kansi"/>
    <w:basedOn w:val="Normaali"/>
    <w:rsid w:val="00C8135F"/>
    <w:pPr>
      <w:jc w:val="center"/>
    </w:pPr>
    <w:rPr>
      <w:rFonts w:cs="Arial"/>
      <w:b/>
      <w:bCs/>
      <w:sz w:val="32"/>
      <w:szCs w:val="36"/>
    </w:rPr>
  </w:style>
  <w:style w:type="paragraph" w:styleId="Seliteteksti">
    <w:name w:val="Balloon Text"/>
    <w:basedOn w:val="Normaali"/>
    <w:link w:val="SelitetekstiChar"/>
    <w:uiPriority w:val="99"/>
    <w:semiHidden/>
    <w:unhideWhenUsed/>
    <w:rsid w:val="00C8135F"/>
    <w:rPr>
      <w:rFonts w:ascii="Tahoma" w:hAnsi="Tahoma" w:cs="Tahoma"/>
      <w:sz w:val="16"/>
      <w:szCs w:val="16"/>
    </w:rPr>
  </w:style>
  <w:style w:type="character" w:customStyle="1" w:styleId="SelitetekstiChar">
    <w:name w:val="Seliteteksti Char"/>
    <w:basedOn w:val="Kappaleenoletusfontti"/>
    <w:link w:val="Seliteteksti"/>
    <w:uiPriority w:val="99"/>
    <w:semiHidden/>
    <w:rsid w:val="00C8135F"/>
    <w:rPr>
      <w:rFonts w:ascii="Tahoma" w:eastAsia="Times New Roman" w:hAnsi="Tahoma" w:cs="Tahoma"/>
      <w:sz w:val="16"/>
      <w:szCs w:val="16"/>
      <w:lang w:eastAsia="fi-FI"/>
    </w:rPr>
  </w:style>
  <w:style w:type="paragraph" w:styleId="Luettelokappale">
    <w:name w:val="List Paragraph"/>
    <w:basedOn w:val="Normaali"/>
    <w:uiPriority w:val="34"/>
    <w:qFormat/>
    <w:rsid w:val="008C4559"/>
    <w:pPr>
      <w:widowControl/>
      <w:numPr>
        <w:ilvl w:val="1"/>
        <w:numId w:val="9"/>
      </w:numPr>
      <w:spacing w:after="200" w:line="276" w:lineRule="auto"/>
      <w:contextualSpacing/>
    </w:pPr>
    <w:rPr>
      <w:rFonts w:eastAsiaTheme="minorEastAsia" w:cs="Arial"/>
      <w:sz w:val="22"/>
      <w:szCs w:val="22"/>
      <w:lang w:val="fi"/>
    </w:rPr>
  </w:style>
  <w:style w:type="character" w:styleId="Kommentinviite">
    <w:name w:val="annotation reference"/>
    <w:basedOn w:val="Kappaleenoletusfontti"/>
    <w:uiPriority w:val="99"/>
    <w:semiHidden/>
    <w:unhideWhenUsed/>
    <w:rsid w:val="00CD0D7D"/>
    <w:rPr>
      <w:sz w:val="16"/>
      <w:szCs w:val="16"/>
    </w:rPr>
  </w:style>
  <w:style w:type="paragraph" w:styleId="Kommentinteksti">
    <w:name w:val="annotation text"/>
    <w:basedOn w:val="Normaali"/>
    <w:link w:val="KommentintekstiChar"/>
    <w:uiPriority w:val="99"/>
    <w:unhideWhenUsed/>
    <w:rsid w:val="00CD0D7D"/>
    <w:pPr>
      <w:widowControl/>
      <w:spacing w:after="200"/>
    </w:pPr>
    <w:rPr>
      <w:rFonts w:asciiTheme="minorHAnsi" w:eastAsiaTheme="minorEastAsia" w:hAnsiTheme="minorHAnsi"/>
      <w:szCs w:val="20"/>
    </w:rPr>
  </w:style>
  <w:style w:type="character" w:customStyle="1" w:styleId="KommentintekstiChar">
    <w:name w:val="Kommentin teksti Char"/>
    <w:basedOn w:val="Kappaleenoletusfontti"/>
    <w:link w:val="Kommentinteksti"/>
    <w:uiPriority w:val="99"/>
    <w:rsid w:val="00CD0D7D"/>
    <w:rPr>
      <w:rFonts w:eastAsiaTheme="minorEastAsia" w:cs="Times New Roman"/>
      <w:sz w:val="20"/>
      <w:szCs w:val="20"/>
      <w:lang w:eastAsia="fi-FI"/>
    </w:rPr>
  </w:style>
  <w:style w:type="paragraph" w:styleId="NormaaliWWW">
    <w:name w:val="Normal (Web)"/>
    <w:basedOn w:val="Normaali"/>
    <w:uiPriority w:val="99"/>
    <w:unhideWhenUsed/>
    <w:rsid w:val="00CD0D7D"/>
    <w:pPr>
      <w:widowControl/>
      <w:spacing w:before="100" w:beforeAutospacing="1" w:after="100" w:afterAutospacing="1"/>
    </w:pPr>
    <w:rPr>
      <w:rFonts w:ascii="Times New Roman" w:hAnsi="Times New Roman"/>
      <w:sz w:val="24"/>
    </w:rPr>
  </w:style>
  <w:style w:type="paragraph" w:styleId="Kommentinotsikko">
    <w:name w:val="annotation subject"/>
    <w:basedOn w:val="Kommentinteksti"/>
    <w:next w:val="Kommentinteksti"/>
    <w:link w:val="KommentinotsikkoChar"/>
    <w:uiPriority w:val="99"/>
    <w:semiHidden/>
    <w:unhideWhenUsed/>
    <w:rsid w:val="00CD0D7D"/>
    <w:pPr>
      <w:widowControl w:val="0"/>
      <w:spacing w:after="0"/>
    </w:pPr>
    <w:rPr>
      <w:rFonts w:ascii="Arial" w:eastAsia="Times New Roman" w:hAnsi="Arial"/>
      <w:b/>
      <w:bCs/>
    </w:rPr>
  </w:style>
  <w:style w:type="character" w:customStyle="1" w:styleId="KommentinotsikkoChar">
    <w:name w:val="Kommentin otsikko Char"/>
    <w:basedOn w:val="KommentintekstiChar"/>
    <w:link w:val="Kommentinotsikko"/>
    <w:uiPriority w:val="99"/>
    <w:semiHidden/>
    <w:rsid w:val="00CD0D7D"/>
    <w:rPr>
      <w:rFonts w:ascii="Arial" w:eastAsia="Times New Roman" w:hAnsi="Arial" w:cs="Times New Roman"/>
      <w:b/>
      <w:bCs/>
      <w:sz w:val="20"/>
      <w:szCs w:val="20"/>
      <w:lang w:eastAsia="fi-FI"/>
    </w:rPr>
  </w:style>
  <w:style w:type="paragraph" w:styleId="Sisllysluettelonotsikko">
    <w:name w:val="TOC Heading"/>
    <w:basedOn w:val="Otsikko1"/>
    <w:next w:val="Normaali"/>
    <w:uiPriority w:val="39"/>
    <w:unhideWhenUsed/>
    <w:qFormat/>
    <w:rsid w:val="00C92939"/>
    <w:pPr>
      <w:keepLines/>
      <w:numPr>
        <w:numId w:val="0"/>
      </w:numPr>
      <w:spacing w:before="480" w:after="0" w:line="276" w:lineRule="auto"/>
      <w:outlineLvl w:val="9"/>
    </w:pPr>
    <w:rPr>
      <w:rFonts w:asciiTheme="majorHAnsi" w:eastAsiaTheme="majorEastAsia" w:hAnsiTheme="majorHAnsi" w:cstheme="majorBidi"/>
      <w:color w:val="365F91" w:themeColor="accent1" w:themeShade="BF"/>
    </w:rPr>
  </w:style>
  <w:style w:type="paragraph" w:styleId="Sisluet1">
    <w:name w:val="toc 1"/>
    <w:basedOn w:val="Normaali"/>
    <w:next w:val="Normaali"/>
    <w:autoRedefine/>
    <w:uiPriority w:val="39"/>
    <w:unhideWhenUsed/>
    <w:rsid w:val="00C92939"/>
    <w:pPr>
      <w:spacing w:after="100"/>
    </w:pPr>
  </w:style>
  <w:style w:type="paragraph" w:styleId="Sisluet2">
    <w:name w:val="toc 2"/>
    <w:basedOn w:val="Normaali"/>
    <w:next w:val="Normaali"/>
    <w:autoRedefine/>
    <w:uiPriority w:val="39"/>
    <w:unhideWhenUsed/>
    <w:rsid w:val="00C92939"/>
    <w:pPr>
      <w:spacing w:after="100"/>
      <w:ind w:left="200"/>
    </w:pPr>
  </w:style>
  <w:style w:type="paragraph" w:styleId="Sisluet3">
    <w:name w:val="toc 3"/>
    <w:basedOn w:val="Normaali"/>
    <w:next w:val="Normaali"/>
    <w:autoRedefine/>
    <w:uiPriority w:val="39"/>
    <w:unhideWhenUsed/>
    <w:rsid w:val="00C92939"/>
    <w:pPr>
      <w:spacing w:after="100"/>
      <w:ind w:left="400"/>
    </w:pPr>
  </w:style>
  <w:style w:type="character" w:styleId="Hyperlinkki">
    <w:name w:val="Hyperlink"/>
    <w:basedOn w:val="Kappaleenoletusfontti"/>
    <w:uiPriority w:val="99"/>
    <w:unhideWhenUsed/>
    <w:rsid w:val="00C92939"/>
    <w:rPr>
      <w:color w:val="0000FF" w:themeColor="hyperlink"/>
      <w:u w:val="single"/>
    </w:rPr>
  </w:style>
  <w:style w:type="paragraph" w:customStyle="1" w:styleId="Numeroituluettelo1">
    <w:name w:val="Numeroitu luettelo1"/>
    <w:basedOn w:val="Normaali"/>
    <w:next w:val="Numeroituluettelo"/>
    <w:uiPriority w:val="12"/>
    <w:qFormat/>
    <w:rsid w:val="003B5939"/>
    <w:pPr>
      <w:widowControl/>
      <w:tabs>
        <w:tab w:val="num" w:pos="1584"/>
      </w:tabs>
      <w:spacing w:after="220"/>
      <w:ind w:left="1584" w:hanging="1584"/>
      <w:contextualSpacing/>
    </w:pPr>
    <w:rPr>
      <w:rFonts w:eastAsia="Arial" w:cs="Arial"/>
      <w:sz w:val="22"/>
      <w:szCs w:val="22"/>
      <w:lang w:eastAsia="en-US"/>
    </w:rPr>
  </w:style>
  <w:style w:type="numbering" w:customStyle="1" w:styleId="Otsikkonumerointi">
    <w:name w:val="Otsikkonumerointi"/>
    <w:uiPriority w:val="99"/>
    <w:rsid w:val="003B5939"/>
    <w:pPr>
      <w:numPr>
        <w:numId w:val="25"/>
      </w:numPr>
    </w:pPr>
  </w:style>
  <w:style w:type="paragraph" w:styleId="Numeroituluettelo">
    <w:name w:val="List Number"/>
    <w:basedOn w:val="Normaali"/>
    <w:uiPriority w:val="99"/>
    <w:semiHidden/>
    <w:unhideWhenUsed/>
    <w:rsid w:val="003B5939"/>
    <w:pPr>
      <w:numPr>
        <w:numId w:val="25"/>
      </w:numPr>
      <w:contextualSpacing/>
    </w:pPr>
  </w:style>
  <w:style w:type="paragraph" w:styleId="Kuvaotsikko">
    <w:name w:val="caption"/>
    <w:basedOn w:val="Normaali"/>
    <w:next w:val="Normaali"/>
    <w:uiPriority w:val="35"/>
    <w:unhideWhenUsed/>
    <w:qFormat/>
    <w:rsid w:val="003E4E6F"/>
    <w:pPr>
      <w:spacing w:after="200"/>
    </w:pPr>
    <w:rPr>
      <w:b/>
      <w:bCs/>
      <w:color w:val="4F81BD" w:themeColor="accent1"/>
      <w:sz w:val="18"/>
      <w:szCs w:val="18"/>
    </w:rPr>
  </w:style>
  <w:style w:type="character" w:styleId="AvattuHyperlinkki">
    <w:name w:val="FollowedHyperlink"/>
    <w:basedOn w:val="Kappaleenoletusfontti"/>
    <w:uiPriority w:val="99"/>
    <w:semiHidden/>
    <w:unhideWhenUsed/>
    <w:rsid w:val="00D32693"/>
    <w:rPr>
      <w:color w:val="800080" w:themeColor="followedHyperlink"/>
      <w:u w:val="single"/>
    </w:rPr>
  </w:style>
  <w:style w:type="paragraph" w:styleId="Muutos">
    <w:name w:val="Revision"/>
    <w:hidden/>
    <w:uiPriority w:val="99"/>
    <w:semiHidden/>
    <w:rsid w:val="00454FEA"/>
    <w:pPr>
      <w:spacing w:after="0" w:line="240" w:lineRule="auto"/>
    </w:pPr>
    <w:rPr>
      <w:rFonts w:ascii="Arial" w:eastAsia="Times New Roman" w:hAnsi="Arial" w:cs="Times New Roman"/>
      <w:sz w:val="20"/>
      <w:szCs w:val="24"/>
      <w:lang w:eastAsia="fi-FI"/>
    </w:rPr>
  </w:style>
  <w:style w:type="table" w:styleId="TaulukkoRuudukko">
    <w:name w:val="Table Grid"/>
    <w:basedOn w:val="Normaalitaulukko"/>
    <w:uiPriority w:val="59"/>
    <w:rsid w:val="00110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87312">
      <w:bodyDiv w:val="1"/>
      <w:marLeft w:val="0"/>
      <w:marRight w:val="0"/>
      <w:marTop w:val="0"/>
      <w:marBottom w:val="0"/>
      <w:divBdr>
        <w:top w:val="none" w:sz="0" w:space="0" w:color="auto"/>
        <w:left w:val="none" w:sz="0" w:space="0" w:color="auto"/>
        <w:bottom w:val="none" w:sz="0" w:space="0" w:color="auto"/>
        <w:right w:val="none" w:sz="0" w:space="0" w:color="auto"/>
      </w:divBdr>
    </w:div>
    <w:div w:id="92553500">
      <w:bodyDiv w:val="1"/>
      <w:marLeft w:val="0"/>
      <w:marRight w:val="0"/>
      <w:marTop w:val="0"/>
      <w:marBottom w:val="0"/>
      <w:divBdr>
        <w:top w:val="none" w:sz="0" w:space="0" w:color="auto"/>
        <w:left w:val="none" w:sz="0" w:space="0" w:color="auto"/>
        <w:bottom w:val="none" w:sz="0" w:space="0" w:color="auto"/>
        <w:right w:val="none" w:sz="0" w:space="0" w:color="auto"/>
      </w:divBdr>
    </w:div>
    <w:div w:id="261840891">
      <w:bodyDiv w:val="1"/>
      <w:marLeft w:val="0"/>
      <w:marRight w:val="0"/>
      <w:marTop w:val="0"/>
      <w:marBottom w:val="0"/>
      <w:divBdr>
        <w:top w:val="none" w:sz="0" w:space="0" w:color="auto"/>
        <w:left w:val="none" w:sz="0" w:space="0" w:color="auto"/>
        <w:bottom w:val="none" w:sz="0" w:space="0" w:color="auto"/>
        <w:right w:val="none" w:sz="0" w:space="0" w:color="auto"/>
      </w:divBdr>
    </w:div>
    <w:div w:id="300426029">
      <w:bodyDiv w:val="1"/>
      <w:marLeft w:val="0"/>
      <w:marRight w:val="0"/>
      <w:marTop w:val="0"/>
      <w:marBottom w:val="0"/>
      <w:divBdr>
        <w:top w:val="none" w:sz="0" w:space="0" w:color="auto"/>
        <w:left w:val="none" w:sz="0" w:space="0" w:color="auto"/>
        <w:bottom w:val="none" w:sz="0" w:space="0" w:color="auto"/>
        <w:right w:val="none" w:sz="0" w:space="0" w:color="auto"/>
      </w:divBdr>
    </w:div>
    <w:div w:id="416750074">
      <w:bodyDiv w:val="1"/>
      <w:marLeft w:val="0"/>
      <w:marRight w:val="0"/>
      <w:marTop w:val="0"/>
      <w:marBottom w:val="0"/>
      <w:divBdr>
        <w:top w:val="none" w:sz="0" w:space="0" w:color="auto"/>
        <w:left w:val="none" w:sz="0" w:space="0" w:color="auto"/>
        <w:bottom w:val="none" w:sz="0" w:space="0" w:color="auto"/>
        <w:right w:val="none" w:sz="0" w:space="0" w:color="auto"/>
      </w:divBdr>
    </w:div>
    <w:div w:id="929318627">
      <w:bodyDiv w:val="1"/>
      <w:marLeft w:val="0"/>
      <w:marRight w:val="0"/>
      <w:marTop w:val="0"/>
      <w:marBottom w:val="0"/>
      <w:divBdr>
        <w:top w:val="none" w:sz="0" w:space="0" w:color="auto"/>
        <w:left w:val="none" w:sz="0" w:space="0" w:color="auto"/>
        <w:bottom w:val="none" w:sz="0" w:space="0" w:color="auto"/>
        <w:right w:val="none" w:sz="0" w:space="0" w:color="auto"/>
      </w:divBdr>
    </w:div>
    <w:div w:id="1782874005">
      <w:bodyDiv w:val="1"/>
      <w:marLeft w:val="0"/>
      <w:marRight w:val="0"/>
      <w:marTop w:val="0"/>
      <w:marBottom w:val="0"/>
      <w:divBdr>
        <w:top w:val="none" w:sz="0" w:space="0" w:color="auto"/>
        <w:left w:val="none" w:sz="0" w:space="0" w:color="auto"/>
        <w:bottom w:val="none" w:sz="0" w:space="0" w:color="auto"/>
        <w:right w:val="none" w:sz="0" w:space="0" w:color="auto"/>
      </w:divBdr>
    </w:div>
    <w:div w:id="1809126164">
      <w:bodyDiv w:val="1"/>
      <w:marLeft w:val="0"/>
      <w:marRight w:val="0"/>
      <w:marTop w:val="0"/>
      <w:marBottom w:val="0"/>
      <w:divBdr>
        <w:top w:val="none" w:sz="0" w:space="0" w:color="auto"/>
        <w:left w:val="none" w:sz="0" w:space="0" w:color="auto"/>
        <w:bottom w:val="none" w:sz="0" w:space="0" w:color="auto"/>
        <w:right w:val="none" w:sz="0" w:space="0" w:color="auto"/>
      </w:divBdr>
    </w:div>
    <w:div w:id="18921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59873-E9B9-41BD-9734-EF8624881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889</TotalTime>
  <Pages>39</Pages>
  <Words>6538</Words>
  <Characters>52958</Characters>
  <Application>Microsoft Office Word</Application>
  <DocSecurity>0</DocSecurity>
  <Lines>441</Lines>
  <Paragraphs>118</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Kela</Company>
  <LinksUpToDate>false</LinksUpToDate>
  <CharactersWithSpaces>59378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Koskela Soile</dc:creator>
  <cp:lastModifiedBy>Pakari Arja</cp:lastModifiedBy>
  <cp:revision>37</cp:revision>
  <cp:lastPrinted>2018-01-23T06:48:00Z</cp:lastPrinted>
  <dcterms:created xsi:type="dcterms:W3CDTF">2020-02-09T12:16:00Z</dcterms:created>
  <dcterms:modified xsi:type="dcterms:W3CDTF">2020-03-05T06:24:00Z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